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107BD538"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696B78">
        <w:rPr>
          <w:rFonts w:ascii="Arial" w:eastAsia="Times New Roman" w:hAnsi="Arial" w:cs="Arial"/>
          <w:b/>
          <w:lang w:eastAsia="cs-CZ"/>
        </w:rPr>
        <w:t>pro Pardubický kraj,</w:t>
      </w:r>
      <w:r w:rsidRPr="00594BBC">
        <w:rPr>
          <w:rFonts w:ascii="Arial" w:eastAsia="Times New Roman" w:hAnsi="Arial" w:cs="Arial"/>
          <w:b/>
          <w:lang w:eastAsia="cs-CZ"/>
        </w:rPr>
        <w:t xml:space="preserve"> </w:t>
      </w:r>
    </w:p>
    <w:p w14:paraId="1CEB42DC" w14:textId="0DFC7FF1"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696B78">
        <w:rPr>
          <w:rFonts w:ascii="Arial" w:eastAsia="Times New Roman" w:hAnsi="Arial" w:cs="Arial"/>
          <w:b/>
          <w:lang w:eastAsia="cs-CZ"/>
        </w:rPr>
        <w:t xml:space="preserve"> </w:t>
      </w:r>
      <w:r w:rsidR="00696B78" w:rsidRPr="00780F29">
        <w:rPr>
          <w:rFonts w:ascii="Arial" w:eastAsia="Times New Roman" w:hAnsi="Arial" w:cs="Arial"/>
          <w:lang w:eastAsia="cs-CZ"/>
        </w:rPr>
        <w:t xml:space="preserve">Boženy Němcové 231, 530 02 </w:t>
      </w:r>
      <w:r w:rsidR="00696B78">
        <w:rPr>
          <w:rFonts w:ascii="Arial" w:eastAsia="Times New Roman" w:hAnsi="Arial" w:cs="Arial"/>
          <w:lang w:eastAsia="cs-CZ"/>
        </w:rPr>
        <w:t>Pardubice</w:t>
      </w:r>
    </w:p>
    <w:p w14:paraId="1A952527" w14:textId="7A8FBC60"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2B3CED" w:rsidRPr="00780F29">
        <w:rPr>
          <w:rFonts w:ascii="Arial" w:eastAsia="Lucida Sans Unicode" w:hAnsi="Arial" w:cs="Arial"/>
          <w:lang w:eastAsia="cs-CZ"/>
        </w:rPr>
        <w:t>Ing. Miroslavem Kučerou</w:t>
      </w:r>
      <w:r w:rsidR="002B3CED">
        <w:rPr>
          <w:rFonts w:ascii="Arial" w:eastAsia="Lucida Sans Unicode" w:hAnsi="Arial" w:cs="Arial"/>
          <w:lang w:eastAsia="cs-CZ"/>
        </w:rPr>
        <w:t xml:space="preserve">, ředitelem </w:t>
      </w:r>
      <w:r w:rsidR="00814155">
        <w:rPr>
          <w:rFonts w:ascii="Arial" w:eastAsia="Lucida Sans Unicode" w:hAnsi="Arial" w:cs="Arial"/>
          <w:lang w:eastAsia="cs-CZ"/>
        </w:rPr>
        <w:t>Krajského pozemkového úřadu pro Pardubický kraj</w:t>
      </w:r>
      <w:r w:rsidR="002B3CED" w:rsidRPr="00594BBC" w:rsidDel="002B3CED">
        <w:rPr>
          <w:rFonts w:ascii="Arial" w:eastAsia="Lucida Sans Unicode" w:hAnsi="Arial" w:cs="Arial"/>
          <w:highlight w:val="yellow"/>
          <w:lang w:eastAsia="cs-CZ"/>
        </w:rPr>
        <w:t xml:space="preserve"> </w:t>
      </w:r>
    </w:p>
    <w:p w14:paraId="490E8AAE" w14:textId="17A9237B" w:rsidR="00463206" w:rsidRPr="00594BBC" w:rsidRDefault="006615F7" w:rsidP="00814155">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2B3CED">
        <w:rPr>
          <w:rFonts w:ascii="Arial" w:eastAsia="Lucida Sans Unicode" w:hAnsi="Arial" w:cs="Arial"/>
          <w:lang w:eastAsia="cs-CZ"/>
        </w:rPr>
        <w:t xml:space="preserve">Ing. Miroslav Kučera, ředitel </w:t>
      </w:r>
      <w:r w:rsidR="00814155">
        <w:rPr>
          <w:rFonts w:ascii="Arial" w:eastAsia="Lucida Sans Unicode" w:hAnsi="Arial" w:cs="Arial"/>
          <w:lang w:eastAsia="cs-CZ"/>
        </w:rPr>
        <w:t>Krajského pozemkového úřadu pro Pardubický kraj</w:t>
      </w:r>
      <w:r w:rsidR="002B3CED" w:rsidRPr="00594BBC" w:rsidDel="002B3CED">
        <w:rPr>
          <w:rFonts w:ascii="Arial" w:eastAsia="Lucida Sans Unicode" w:hAnsi="Arial" w:cs="Arial"/>
          <w:highlight w:val="yellow"/>
          <w:lang w:eastAsia="cs-CZ"/>
        </w:rPr>
        <w:t xml:space="preserve"> </w:t>
      </w:r>
    </w:p>
    <w:p w14:paraId="4F176719" w14:textId="4E9EDDA9" w:rsidR="006615F7" w:rsidRPr="00594BBC" w:rsidRDefault="006615F7" w:rsidP="009062C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2B3CED">
        <w:rPr>
          <w:rFonts w:ascii="Arial" w:eastAsia="Lucida Sans Unicode" w:hAnsi="Arial" w:cs="Arial"/>
          <w:snapToGrid w:val="0"/>
          <w:lang w:eastAsia="cs-CZ"/>
        </w:rPr>
        <w:t xml:space="preserve">Milan Záleský, </w:t>
      </w:r>
      <w:r w:rsidR="006505BC">
        <w:rPr>
          <w:rFonts w:ascii="Arial" w:eastAsia="Lucida Sans Unicode" w:hAnsi="Arial" w:cs="Arial"/>
          <w:snapToGrid w:val="0"/>
          <w:lang w:eastAsia="cs-CZ"/>
        </w:rPr>
        <w:t>vrchní referent</w:t>
      </w:r>
      <w:r w:rsidR="002B3CED">
        <w:rPr>
          <w:rFonts w:ascii="Arial" w:eastAsia="Lucida Sans Unicode" w:hAnsi="Arial" w:cs="Arial"/>
          <w:snapToGrid w:val="0"/>
          <w:lang w:eastAsia="cs-CZ"/>
        </w:rPr>
        <w:t xml:space="preserve"> Pobočky Svitavy</w:t>
      </w:r>
      <w:r w:rsidR="002B3CED" w:rsidRPr="0054723C">
        <w:rPr>
          <w:rFonts w:ascii="Arial" w:eastAsia="Lucida Sans Unicode" w:hAnsi="Arial" w:cs="Arial"/>
          <w:lang w:eastAsia="cs-CZ"/>
        </w:rPr>
        <w:t xml:space="preserve"> </w:t>
      </w:r>
      <w:r w:rsidRPr="00594BBC">
        <w:rPr>
          <w:rFonts w:ascii="Arial" w:eastAsia="Lucida Sans Unicode" w:hAnsi="Arial" w:cs="Arial"/>
          <w:lang w:eastAsia="cs-CZ"/>
        </w:rPr>
        <w:tab/>
      </w:r>
    </w:p>
    <w:p w14:paraId="4FDB154E" w14:textId="40884BD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2B3CED">
        <w:rPr>
          <w:rFonts w:ascii="Arial" w:eastAsia="Lucida Sans Unicode" w:hAnsi="Arial" w:cs="Arial"/>
          <w:lang w:eastAsia="cs-CZ"/>
        </w:rPr>
        <w:t xml:space="preserve"> 724 877 157</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2B8D4F5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2B3CED" w:rsidRPr="007C44E7">
        <w:rPr>
          <w:rFonts w:ascii="Arial" w:eastAsia="Lucida Sans Unicode" w:hAnsi="Arial" w:cs="Arial"/>
          <w:lang w:eastAsia="cs-CZ"/>
        </w:rPr>
        <w:t>m.zalesky1@spucr.cz</w:t>
      </w:r>
      <w:r w:rsidR="002B3CED" w:rsidRPr="00594BBC">
        <w:rPr>
          <w:rFonts w:ascii="Arial" w:eastAsia="Lucida Sans Unicode" w:hAnsi="Arial" w:cs="Arial"/>
          <w:highlight w:val="yellow"/>
          <w:lang w:eastAsia="cs-CZ"/>
        </w:rPr>
        <w:t xml:space="preserve"> </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368208C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026EFD" w:rsidRPr="00026EFD">
        <w:rPr>
          <w:rFonts w:ascii="Arial" w:eastAsia="Times New Roman" w:hAnsi="Arial" w:cs="Arial"/>
          <w:lang w:eastAsia="cs-CZ"/>
        </w:rPr>
        <w:t xml:space="preserve">Realizace polní cesty C6 a biokoridorů BK1, BK2 v </w:t>
      </w:r>
      <w:proofErr w:type="spellStart"/>
      <w:r w:rsidR="00026EFD" w:rsidRPr="00026EFD">
        <w:rPr>
          <w:rFonts w:ascii="Arial" w:eastAsia="Times New Roman" w:hAnsi="Arial" w:cs="Arial"/>
          <w:lang w:eastAsia="cs-CZ"/>
        </w:rPr>
        <w:t>k.ú</w:t>
      </w:r>
      <w:proofErr w:type="spellEnd"/>
      <w:r w:rsidR="00026EFD" w:rsidRPr="00026EFD">
        <w:rPr>
          <w:rFonts w:ascii="Arial" w:eastAsia="Times New Roman" w:hAnsi="Arial" w:cs="Arial"/>
          <w:lang w:eastAsia="cs-CZ"/>
        </w:rPr>
        <w:t xml:space="preserve">. </w:t>
      </w:r>
      <w:proofErr w:type="spellStart"/>
      <w:r w:rsidR="00026EFD" w:rsidRPr="00983423">
        <w:rPr>
          <w:rFonts w:ascii="Arial" w:eastAsia="Times New Roman" w:hAnsi="Arial" w:cs="Arial"/>
          <w:lang w:eastAsia="cs-CZ"/>
        </w:rPr>
        <w:t>Radišov</w:t>
      </w:r>
      <w:proofErr w:type="spellEnd"/>
      <w:r w:rsidR="00026EFD" w:rsidRPr="00983423">
        <w:rPr>
          <w:rFonts w:ascii="Arial" w:eastAsia="Times New Roman" w:hAnsi="Arial" w:cs="Arial"/>
          <w:lang w:eastAsia="cs-CZ"/>
        </w:rPr>
        <w:t xml:space="preserve"> </w:t>
      </w:r>
      <w:r w:rsidR="000B4D43" w:rsidRPr="00983423">
        <w:rPr>
          <w:rFonts w:ascii="Arial" w:eastAsia="Times New Roman" w:hAnsi="Arial" w:cs="Arial"/>
          <w:bCs/>
          <w:snapToGrid w:val="0"/>
          <w:lang w:eastAsia="cs-CZ"/>
        </w:rPr>
        <w:t>(</w:t>
      </w:r>
      <w:r w:rsidR="008C18A0" w:rsidRPr="00983423">
        <w:rPr>
          <w:rFonts w:ascii="Arial" w:eastAsia="Times New Roman" w:hAnsi="Arial" w:cs="Arial"/>
          <w:bCs/>
          <w:snapToGrid w:val="0"/>
        </w:rPr>
        <w:t>dále jen „veřejná zakázka“)</w:t>
      </w:r>
      <w:r w:rsidR="008C18A0" w:rsidRPr="00983423">
        <w:rPr>
          <w:rFonts w:ascii="Arial" w:eastAsia="Times New Roman" w:hAnsi="Arial" w:cs="Arial"/>
        </w:rPr>
        <w:t>.</w:t>
      </w:r>
      <w:r w:rsidR="000B4D43" w:rsidRPr="00983423">
        <w:rPr>
          <w:rFonts w:ascii="Arial" w:eastAsia="Times New Roman" w:hAnsi="Arial" w:cs="Arial"/>
          <w:bCs/>
          <w:snapToGrid w:val="0"/>
          <w:lang w:eastAsia="cs-CZ"/>
        </w:rPr>
        <w:t>)</w:t>
      </w:r>
      <w:r w:rsidR="000B4D43" w:rsidRPr="00983423">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42FDD07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4E3B22" w:rsidRPr="009E656D">
        <w:rPr>
          <w:rFonts w:ascii="Arial" w:eastAsia="Times New Roman" w:hAnsi="Arial" w:cs="Arial"/>
          <w:snapToGrid w:val="0"/>
          <w:lang w:eastAsia="cs-CZ"/>
        </w:rPr>
        <w:t>31. 1. 2022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8E7849B"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proofErr w:type="spellStart"/>
      <w:r w:rsidR="004E3B22" w:rsidRPr="00E22CEF">
        <w:rPr>
          <w:rFonts w:ascii="Arial" w:hAnsi="Arial" w:cs="Arial"/>
          <w:bCs/>
        </w:rPr>
        <w:t>k.ú</w:t>
      </w:r>
      <w:proofErr w:type="spellEnd"/>
      <w:r w:rsidR="004E3B22" w:rsidRPr="00E22CEF">
        <w:rPr>
          <w:rFonts w:ascii="Arial" w:hAnsi="Arial" w:cs="Arial"/>
          <w:bCs/>
        </w:rPr>
        <w:t xml:space="preserve">. </w:t>
      </w:r>
      <w:proofErr w:type="spellStart"/>
      <w:r w:rsidR="004E3B22" w:rsidRPr="00E22CEF">
        <w:rPr>
          <w:rFonts w:ascii="Arial" w:hAnsi="Arial" w:cs="Arial"/>
          <w:bCs/>
        </w:rPr>
        <w:t>Radišov</w:t>
      </w:r>
      <w:proofErr w:type="spellEnd"/>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597D48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4E3B22" w:rsidRPr="004E3B22">
        <w:rPr>
          <w:rFonts w:ascii="Arial" w:eastAsia="Times New Roman" w:hAnsi="Arial" w:cs="Arial"/>
          <w:lang w:eastAsia="cs-CZ"/>
        </w:rPr>
        <w:t xml:space="preserve"> </w:t>
      </w:r>
      <w:r w:rsidR="004E3B22" w:rsidRPr="00026EFD">
        <w:rPr>
          <w:rFonts w:ascii="Arial" w:eastAsia="Times New Roman" w:hAnsi="Arial" w:cs="Arial"/>
          <w:lang w:eastAsia="cs-CZ"/>
        </w:rPr>
        <w:t xml:space="preserve">Realizace polní cesty C6 v </w:t>
      </w:r>
      <w:proofErr w:type="spellStart"/>
      <w:r w:rsidR="004E3B22" w:rsidRPr="00026EFD">
        <w:rPr>
          <w:rFonts w:ascii="Arial" w:eastAsia="Times New Roman" w:hAnsi="Arial" w:cs="Arial"/>
          <w:lang w:eastAsia="cs-CZ"/>
        </w:rPr>
        <w:t>k.ú</w:t>
      </w:r>
      <w:proofErr w:type="spellEnd"/>
      <w:r w:rsidR="004E3B22" w:rsidRPr="00026EFD">
        <w:rPr>
          <w:rFonts w:ascii="Arial" w:eastAsia="Times New Roman" w:hAnsi="Arial" w:cs="Arial"/>
          <w:lang w:eastAsia="cs-CZ"/>
        </w:rPr>
        <w:t xml:space="preserve">. </w:t>
      </w:r>
      <w:proofErr w:type="spellStart"/>
      <w:r w:rsidR="004E3B22" w:rsidRPr="00026EFD">
        <w:rPr>
          <w:rFonts w:ascii="Arial" w:eastAsia="Times New Roman" w:hAnsi="Arial" w:cs="Arial"/>
          <w:lang w:eastAsia="cs-CZ"/>
        </w:rPr>
        <w:t>Radišov</w:t>
      </w:r>
      <w:proofErr w:type="spellEnd"/>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F947175"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4E3B22" w:rsidRPr="004E3B22">
        <w:rPr>
          <w:rFonts w:ascii="Arial" w:eastAsia="Times New Roman" w:hAnsi="Arial" w:cs="Arial"/>
          <w:lang w:eastAsia="cs-CZ"/>
        </w:rPr>
        <w:t xml:space="preserve"> </w:t>
      </w:r>
      <w:r w:rsidR="004E3B22" w:rsidRPr="00720FCB">
        <w:rPr>
          <w:rFonts w:ascii="Arial" w:eastAsia="Times New Roman" w:hAnsi="Arial" w:cs="Arial"/>
          <w:b/>
          <w:bCs/>
          <w:lang w:eastAsia="cs-CZ"/>
        </w:rPr>
        <w:t xml:space="preserve">Realizace polní cesty C6 v </w:t>
      </w:r>
      <w:proofErr w:type="spellStart"/>
      <w:r w:rsidR="004E3B22" w:rsidRPr="00720FCB">
        <w:rPr>
          <w:rFonts w:ascii="Arial" w:eastAsia="Times New Roman" w:hAnsi="Arial" w:cs="Arial"/>
          <w:b/>
          <w:bCs/>
          <w:lang w:eastAsia="cs-CZ"/>
        </w:rPr>
        <w:t>k.ú</w:t>
      </w:r>
      <w:proofErr w:type="spellEnd"/>
      <w:r w:rsidR="004E3B22" w:rsidRPr="00720FCB">
        <w:rPr>
          <w:rFonts w:ascii="Arial" w:eastAsia="Times New Roman" w:hAnsi="Arial" w:cs="Arial"/>
          <w:b/>
          <w:bCs/>
          <w:lang w:eastAsia="cs-CZ"/>
        </w:rPr>
        <w:t xml:space="preserve">. </w:t>
      </w:r>
      <w:proofErr w:type="spellStart"/>
      <w:r w:rsidR="004E3B22" w:rsidRPr="00720FCB">
        <w:rPr>
          <w:rFonts w:ascii="Arial" w:eastAsia="Times New Roman" w:hAnsi="Arial" w:cs="Arial"/>
          <w:b/>
          <w:bCs/>
          <w:lang w:eastAsia="cs-CZ"/>
        </w:rPr>
        <w:t>Radišov</w:t>
      </w:r>
      <w:proofErr w:type="spellEnd"/>
      <w:r w:rsidRPr="00594BBC">
        <w:rPr>
          <w:rFonts w:ascii="Arial" w:hAnsi="Arial" w:cs="Arial"/>
          <w:b/>
          <w:lang w:val="x-none"/>
        </w:rPr>
        <w:t xml:space="preserve">  </w:t>
      </w:r>
    </w:p>
    <w:p w14:paraId="1E51614C" w14:textId="1CD14576"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4E3B22" w:rsidRPr="00720FCB">
        <w:rPr>
          <w:rFonts w:ascii="Arial" w:hAnsi="Arial" w:cs="Arial"/>
        </w:rPr>
        <w:t>k.ú</w:t>
      </w:r>
      <w:proofErr w:type="spellEnd"/>
      <w:r w:rsidR="004E3B22" w:rsidRPr="00720FCB">
        <w:rPr>
          <w:rFonts w:ascii="Arial" w:hAnsi="Arial" w:cs="Arial"/>
        </w:rPr>
        <w:t xml:space="preserve">. </w:t>
      </w:r>
      <w:proofErr w:type="spellStart"/>
      <w:r w:rsidR="004E3B22" w:rsidRPr="00720FCB">
        <w:rPr>
          <w:rFonts w:ascii="Arial" w:hAnsi="Arial" w:cs="Arial"/>
        </w:rPr>
        <w:t>Radišov</w:t>
      </w:r>
      <w:proofErr w:type="spellEnd"/>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2CEF066" w:rsidR="00D6259E" w:rsidRPr="008C1D89"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4E3B22" w:rsidRPr="004E3B22">
        <w:t xml:space="preserve"> </w:t>
      </w:r>
      <w:r w:rsidR="004E3B22" w:rsidRPr="00720FCB">
        <w:rPr>
          <w:rFonts w:ascii="Arial" w:hAnsi="Arial" w:cs="Arial"/>
        </w:rPr>
        <w:t>Agroprojekce Litomyšl s.r.o.</w:t>
      </w:r>
      <w:r w:rsidRPr="00720FCB">
        <w:rPr>
          <w:rFonts w:ascii="Arial" w:hAnsi="Arial" w:cs="Arial"/>
        </w:rPr>
        <w:t>,</w:t>
      </w:r>
      <w:r w:rsidRPr="00594BBC">
        <w:rPr>
          <w:rFonts w:ascii="Arial" w:hAnsi="Arial" w:cs="Arial"/>
        </w:rPr>
        <w:t xml:space="preserve"> č. zakázky </w:t>
      </w:r>
      <w:r w:rsidR="004E3B22" w:rsidRPr="00720FCB">
        <w:rPr>
          <w:rFonts w:ascii="Arial" w:hAnsi="Arial" w:cs="Arial"/>
        </w:rPr>
        <w:t>066 31/16</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w:t>
      </w:r>
      <w:r w:rsidRPr="008C1D89">
        <w:rPr>
          <w:rFonts w:ascii="Arial" w:hAnsi="Arial" w:cs="Arial"/>
        </w:rPr>
        <w:t>staveniště.</w:t>
      </w:r>
    </w:p>
    <w:p w14:paraId="7E6C0DB5" w14:textId="77777777" w:rsidR="00D6259E" w:rsidRPr="008C1D89" w:rsidRDefault="00D6259E" w:rsidP="00D6259E">
      <w:pPr>
        <w:pStyle w:val="Odstavecseseznamem"/>
        <w:numPr>
          <w:ilvl w:val="0"/>
          <w:numId w:val="4"/>
        </w:numPr>
        <w:jc w:val="both"/>
        <w:rPr>
          <w:rFonts w:ascii="Arial" w:hAnsi="Arial" w:cs="Arial"/>
          <w:lang w:val="x-none"/>
        </w:rPr>
      </w:pPr>
      <w:r w:rsidRPr="008C1D89">
        <w:rPr>
          <w:rFonts w:ascii="Arial" w:hAnsi="Arial" w:cs="Arial"/>
        </w:rPr>
        <w:t>Součástí realizace díla jsou tyto činnosti</w:t>
      </w:r>
      <w:r w:rsidRPr="008C1D89">
        <w:rPr>
          <w:rFonts w:ascii="Arial" w:hAnsi="Arial" w:cs="Arial"/>
          <w:lang w:val="x-none"/>
        </w:rPr>
        <w:t>:</w:t>
      </w:r>
    </w:p>
    <w:p w14:paraId="1256D9DC" w14:textId="74A237A7" w:rsidR="00D6259E" w:rsidRPr="008C1D89" w:rsidRDefault="00D6259E" w:rsidP="008D4E02">
      <w:pPr>
        <w:pStyle w:val="Odstavecseseznamem"/>
        <w:numPr>
          <w:ilvl w:val="0"/>
          <w:numId w:val="5"/>
        </w:numPr>
        <w:jc w:val="both"/>
        <w:rPr>
          <w:rFonts w:ascii="Arial" w:hAnsi="Arial" w:cs="Arial"/>
          <w:lang w:val="x-none"/>
        </w:rPr>
      </w:pPr>
      <w:r w:rsidRPr="008C1D89">
        <w:rPr>
          <w:rFonts w:ascii="Arial" w:hAnsi="Arial" w:cs="Arial"/>
        </w:rPr>
        <w:t>Z</w:t>
      </w:r>
      <w:proofErr w:type="spellStart"/>
      <w:r w:rsidRPr="008C1D89">
        <w:rPr>
          <w:rFonts w:ascii="Arial" w:hAnsi="Arial" w:cs="Arial"/>
          <w:lang w:val="x-none"/>
        </w:rPr>
        <w:t>ajištění</w:t>
      </w:r>
      <w:proofErr w:type="spellEnd"/>
      <w:r w:rsidRPr="008C1D89">
        <w:rPr>
          <w:rFonts w:ascii="Arial" w:hAnsi="Arial" w:cs="Arial"/>
          <w:lang w:val="x-none"/>
        </w:rPr>
        <w:t xml:space="preserve"> dodávek materiálů a zařízení nezbytných pro řádné dokončení díla</w:t>
      </w:r>
      <w:r w:rsidRPr="008C1D89">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8C1D89">
        <w:rPr>
          <w:rFonts w:ascii="Arial" w:hAnsi="Arial" w:cs="Arial"/>
        </w:rPr>
        <w:t>P</w:t>
      </w:r>
      <w:proofErr w:type="spellStart"/>
      <w:r w:rsidRPr="008C1D89">
        <w:rPr>
          <w:rFonts w:ascii="Arial" w:hAnsi="Arial" w:cs="Arial"/>
          <w:lang w:val="x-none"/>
        </w:rPr>
        <w:t>rovedení</w:t>
      </w:r>
      <w:proofErr w:type="spellEnd"/>
      <w:r w:rsidRPr="008C1D89">
        <w:rPr>
          <w:rFonts w:ascii="Arial" w:hAnsi="Arial" w:cs="Arial"/>
          <w:lang w:val="x-none"/>
        </w:rPr>
        <w:t xml:space="preserve"> všech činností souvisejících s provedením </w:t>
      </w:r>
      <w:r w:rsidRPr="008C1D89">
        <w:rPr>
          <w:rFonts w:ascii="Arial" w:hAnsi="Arial" w:cs="Arial"/>
        </w:rPr>
        <w:t>díla</w:t>
      </w:r>
      <w:r w:rsidRPr="008C1D89">
        <w:rPr>
          <w:rFonts w:ascii="Arial" w:hAnsi="Arial" w:cs="Arial"/>
          <w:lang w:val="x-none"/>
        </w:rPr>
        <w:t xml:space="preserve"> nezbytných pro řádné</w:t>
      </w:r>
      <w:r w:rsidRPr="00594BBC">
        <w:rPr>
          <w:rFonts w:ascii="Arial" w:hAnsi="Arial" w:cs="Arial"/>
          <w:lang w:val="x-none"/>
        </w:rPr>
        <w:t xml:space="preserve">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10B5C15F"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 xml:space="preserve">Zhotovitel </w:t>
      </w:r>
      <w:proofErr w:type="spellStart"/>
      <w:r w:rsidRPr="00594BBC">
        <w:rPr>
          <w:rFonts w:ascii="Arial" w:hAnsi="Arial" w:cs="Arial"/>
        </w:rPr>
        <w:t>zajistípředběžný</w:t>
      </w:r>
      <w:proofErr w:type="spellEnd"/>
      <w:r w:rsidRPr="00594BBC">
        <w:rPr>
          <w:rFonts w:ascii="Arial" w:hAnsi="Arial" w:cs="Arial"/>
        </w:rPr>
        <w:t xml:space="preserve">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lastRenderedPageBreak/>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28DDEF5"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4E3B22">
        <w:rPr>
          <w:rFonts w:ascii="Arial" w:hAnsi="Arial" w:cs="Arial"/>
        </w:rPr>
        <w:t>Městským úřadem Moravská Třebová, Odborem dopravy</w:t>
      </w:r>
      <w:r w:rsidRPr="00594BBC">
        <w:rPr>
          <w:rFonts w:ascii="Arial" w:hAnsi="Arial" w:cs="Arial"/>
        </w:rPr>
        <w:t xml:space="preserve"> dne </w:t>
      </w:r>
      <w:r w:rsidR="004E3B22">
        <w:rPr>
          <w:rFonts w:ascii="Arial" w:hAnsi="Arial" w:cs="Arial"/>
        </w:rPr>
        <w:t>31.1.2022</w:t>
      </w:r>
      <w:r w:rsidRPr="00594BBC">
        <w:rPr>
          <w:rFonts w:ascii="Arial" w:hAnsi="Arial" w:cs="Arial"/>
        </w:rPr>
        <w:t xml:space="preserve"> č.j. </w:t>
      </w:r>
      <w:r w:rsidR="004E3B22">
        <w:rPr>
          <w:rFonts w:ascii="Arial" w:hAnsi="Arial" w:cs="Arial"/>
        </w:rPr>
        <w:t>MUMT 20997/2022/</w:t>
      </w:r>
      <w:r w:rsidR="00AC3267">
        <w:rPr>
          <w:rFonts w:ascii="Arial" w:hAnsi="Arial" w:cs="Arial"/>
        </w:rPr>
        <w:t xml:space="preserve">OD2, </w:t>
      </w:r>
      <w:r w:rsidRPr="00594BBC">
        <w:rPr>
          <w:rFonts w:ascii="Arial" w:hAnsi="Arial" w:cs="Arial"/>
        </w:rPr>
        <w:t xml:space="preserve">které nabylo právní moci dne </w:t>
      </w:r>
      <w:r w:rsidR="00AC3267">
        <w:rPr>
          <w:rFonts w:ascii="Arial" w:hAnsi="Arial" w:cs="Arial"/>
        </w:rPr>
        <w:t>19.7.2022.</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lastRenderedPageBreak/>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20CE4AB0" w14:textId="77777777" w:rsidR="00C14D17" w:rsidRDefault="008B56B5" w:rsidP="00C14D17">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bookmarkStart w:id="15" w:name="_Hlk126324902"/>
    </w:p>
    <w:p w14:paraId="69E56C3E" w14:textId="77777777" w:rsidR="003E0A3A" w:rsidRDefault="008B56B5" w:rsidP="003E0A3A">
      <w:pPr>
        <w:numPr>
          <w:ilvl w:val="0"/>
          <w:numId w:val="12"/>
        </w:numPr>
        <w:ind w:left="643"/>
        <w:contextualSpacing/>
        <w:jc w:val="both"/>
        <w:rPr>
          <w:rFonts w:ascii="Arial" w:eastAsiaTheme="minorEastAsia" w:hAnsi="Arial" w:cs="Arial"/>
          <w:lang w:eastAsia="cs-CZ"/>
        </w:rPr>
      </w:pPr>
      <w:r w:rsidRPr="003E0A3A">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5"/>
    </w:p>
    <w:p w14:paraId="4610C934" w14:textId="0201FF76" w:rsidR="00F56592" w:rsidRPr="003E0A3A" w:rsidRDefault="008B56B5" w:rsidP="003E0A3A">
      <w:pPr>
        <w:ind w:left="643"/>
        <w:contextualSpacing/>
        <w:jc w:val="both"/>
        <w:rPr>
          <w:rFonts w:ascii="Arial" w:eastAsiaTheme="minorEastAsia" w:hAnsi="Arial" w:cs="Arial"/>
          <w:lang w:eastAsia="cs-CZ"/>
        </w:rPr>
      </w:pPr>
      <w:r w:rsidRPr="003E0A3A">
        <w:rPr>
          <w:rFonts w:ascii="Arial" w:eastAsiaTheme="minorEastAsia" w:hAnsi="Arial" w:cs="Arial"/>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594BBC">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6649A0F0" w14:textId="5F0B68C6" w:rsidR="00AC3267" w:rsidRPr="00594BBC" w:rsidRDefault="00CC70FE" w:rsidP="00AC3267">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AC3267" w:rsidRPr="00594BBC">
        <w:rPr>
          <w:rFonts w:ascii="Arial" w:hAnsi="Arial" w:cs="Arial"/>
        </w:rPr>
        <w:t xml:space="preserve">Státní pozemkový úřad, </w:t>
      </w:r>
      <w:r w:rsidR="00AC3267">
        <w:rPr>
          <w:rFonts w:ascii="Arial" w:hAnsi="Arial" w:cs="Arial"/>
        </w:rPr>
        <w:t>KPÚ pro Pardubický kraj, Pobočka Svitavy, Milady Horákové 373/10, 568 02 Svitavy.</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lastRenderedPageBreak/>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454AA731"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18" w:name="_Hlk96425213"/>
      <w:r w:rsidR="004F72AA">
        <w:rPr>
          <w:rFonts w:ascii="Arial" w:eastAsiaTheme="minorEastAsia" w:hAnsi="Arial" w:cs="Arial"/>
          <w:b/>
          <w:bCs/>
          <w:lang w:eastAsia="cs-CZ"/>
        </w:rPr>
        <w:t>15</w:t>
      </w:r>
      <w:r w:rsidR="00AC3267">
        <w:rPr>
          <w:rFonts w:ascii="Arial" w:eastAsiaTheme="minorEastAsia" w:hAnsi="Arial" w:cs="Arial"/>
          <w:b/>
          <w:bCs/>
          <w:lang w:eastAsia="cs-CZ"/>
        </w:rPr>
        <w:t xml:space="preserve"> </w:t>
      </w:r>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8"/>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769CED32" w:rsidR="002239DD" w:rsidRPr="001D13C8"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bookmarkStart w:id="19" w:name="_Hlk96425248"/>
      <w:r w:rsidR="004F72AA">
        <w:rPr>
          <w:rFonts w:ascii="Arial" w:eastAsiaTheme="minorEastAsia" w:hAnsi="Arial" w:cs="Arial"/>
          <w:b/>
          <w:bCs/>
          <w:lang w:eastAsia="cs-CZ"/>
        </w:rPr>
        <w:t>30</w:t>
      </w:r>
      <w:r w:rsidR="00AC3267">
        <w:rPr>
          <w:rFonts w:ascii="Arial" w:eastAsiaTheme="minorEastAsia" w:hAnsi="Arial" w:cs="Arial"/>
          <w:b/>
          <w:bCs/>
          <w:lang w:eastAsia="cs-CZ"/>
        </w:rPr>
        <w:t xml:space="preserve"> </w:t>
      </w:r>
      <w:r w:rsidRPr="002239DD">
        <w:rPr>
          <w:rFonts w:ascii="Arial" w:eastAsiaTheme="minorEastAsia" w:hAnsi="Arial" w:cs="Arial"/>
          <w:b/>
          <w:bCs/>
          <w:lang w:eastAsia="cs-CZ"/>
        </w:rPr>
        <w:t xml:space="preserve">dnů od nabytí účinnosti </w:t>
      </w:r>
      <w:r w:rsidRPr="001D13C8">
        <w:rPr>
          <w:rFonts w:ascii="Arial" w:eastAsiaTheme="minorEastAsia" w:hAnsi="Arial" w:cs="Arial"/>
          <w:b/>
          <w:bCs/>
          <w:lang w:eastAsia="cs-CZ"/>
        </w:rPr>
        <w:t>smlouvy</w:t>
      </w:r>
      <w:r w:rsidRPr="001D13C8">
        <w:rPr>
          <w:rFonts w:ascii="Arial" w:eastAsiaTheme="minorEastAsia" w:hAnsi="Arial" w:cs="Arial"/>
          <w:lang w:eastAsia="cs-CZ"/>
        </w:rPr>
        <w:t xml:space="preserve">.  </w:t>
      </w:r>
      <w:bookmarkEnd w:id="19"/>
    </w:p>
    <w:p w14:paraId="15DD5EAD" w14:textId="65B61E39" w:rsidR="002239DD" w:rsidRPr="001D13C8" w:rsidRDefault="002239DD" w:rsidP="002239DD">
      <w:pPr>
        <w:numPr>
          <w:ilvl w:val="0"/>
          <w:numId w:val="36"/>
        </w:numPr>
        <w:contextualSpacing/>
        <w:rPr>
          <w:rFonts w:ascii="Arial" w:eastAsiaTheme="minorEastAsia" w:hAnsi="Arial" w:cs="Arial"/>
          <w:lang w:eastAsia="cs-CZ"/>
        </w:rPr>
      </w:pPr>
      <w:r w:rsidRPr="001D13C8">
        <w:rPr>
          <w:rFonts w:ascii="Arial" w:eastAsiaTheme="minorEastAsia" w:hAnsi="Arial" w:cs="Arial"/>
          <w:lang w:eastAsia="cs-CZ"/>
        </w:rPr>
        <w:t xml:space="preserve">Lhůta pro dokončení stavebních prací: </w:t>
      </w:r>
      <w:bookmarkStart w:id="20" w:name="_Hlk126325539"/>
      <w:r w:rsidR="00AC3267" w:rsidRPr="001D13C8">
        <w:rPr>
          <w:rFonts w:ascii="Arial" w:eastAsiaTheme="minorEastAsia" w:hAnsi="Arial" w:cs="Arial"/>
          <w:b/>
          <w:bCs/>
          <w:lang w:val="en-US" w:eastAsia="cs-CZ"/>
        </w:rPr>
        <w:t xml:space="preserve">31.10.2023 </w:t>
      </w:r>
      <w:bookmarkEnd w:id="20"/>
    </w:p>
    <w:p w14:paraId="6885C246" w14:textId="208712CC" w:rsidR="002239DD" w:rsidRPr="001D13C8" w:rsidRDefault="002239DD" w:rsidP="002239DD">
      <w:pPr>
        <w:numPr>
          <w:ilvl w:val="0"/>
          <w:numId w:val="36"/>
        </w:numPr>
        <w:contextualSpacing/>
        <w:jc w:val="both"/>
        <w:rPr>
          <w:rFonts w:ascii="Arial" w:eastAsiaTheme="minorEastAsia" w:hAnsi="Arial" w:cs="Arial"/>
          <w:b/>
          <w:bCs/>
          <w:lang w:eastAsia="cs-CZ"/>
        </w:rPr>
      </w:pPr>
      <w:r w:rsidRPr="001D13C8">
        <w:rPr>
          <w:rFonts w:ascii="Arial" w:eastAsiaTheme="minorEastAsia" w:hAnsi="Arial" w:cs="Arial"/>
          <w:lang w:eastAsia="cs-CZ"/>
        </w:rPr>
        <w:t xml:space="preserve">Lhůta pro předání a převzetí dokončeného díla: </w:t>
      </w:r>
      <w:r w:rsidR="006252AC" w:rsidRPr="001D13C8">
        <w:rPr>
          <w:rFonts w:ascii="Arial" w:eastAsiaTheme="minorEastAsia" w:hAnsi="Arial" w:cs="Arial"/>
          <w:b/>
          <w:lang w:eastAsia="cs-CZ"/>
        </w:rPr>
        <w:t>31.10.2023</w:t>
      </w:r>
      <w:r w:rsidRPr="001D13C8">
        <w:rPr>
          <w:rFonts w:ascii="Arial" w:eastAsiaTheme="minorEastAsia" w:hAnsi="Arial" w:cs="Arial"/>
          <w:b/>
          <w:lang w:eastAsia="cs-CZ"/>
        </w:rPr>
        <w:t xml:space="preserve"> </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708961EF" w14:textId="77777777" w:rsidR="002239DD" w:rsidRPr="002239DD" w:rsidRDefault="002239DD" w:rsidP="001D13C8">
      <w:pPr>
        <w:contextualSpacing/>
        <w:jc w:val="both"/>
        <w:rPr>
          <w:rFonts w:ascii="Arial" w:eastAsiaTheme="minorEastAsia" w:hAnsi="Arial" w:cs="Arial"/>
          <w:lang w:eastAsia="cs-CZ"/>
        </w:rPr>
      </w:pPr>
      <w:bookmarkStart w:id="21" w:name="_Hlk125718798"/>
    </w:p>
    <w:bookmarkEnd w:id="21"/>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w:t>
      </w:r>
      <w:r w:rsidRPr="00594BBC">
        <w:rPr>
          <w:rFonts w:ascii="Arial" w:hAnsi="Arial" w:cs="Arial"/>
          <w:lang w:val="x-none"/>
        </w:rPr>
        <w:lastRenderedPageBreak/>
        <w:t xml:space="preserve">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6F9D1D7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w:t>
      </w:r>
      <w:r w:rsidRPr="007E498C">
        <w:rPr>
          <w:rFonts w:ascii="Arial" w:hAnsi="Arial" w:cs="Arial"/>
        </w:rPr>
        <w:t xml:space="preserve">způsobenou zhotovitelem třetí osobě v souvislosti s výkonem jeho činnosti, ve výši </w:t>
      </w:r>
      <w:r w:rsidR="006252AC" w:rsidRPr="007E498C">
        <w:rPr>
          <w:rFonts w:ascii="Arial" w:hAnsi="Arial" w:cs="Arial"/>
          <w:b/>
        </w:rPr>
        <w:t>1</w:t>
      </w:r>
      <w:r w:rsidR="00E337F7" w:rsidRPr="007E498C">
        <w:rPr>
          <w:rFonts w:ascii="Arial" w:hAnsi="Arial" w:cs="Arial"/>
          <w:b/>
        </w:rPr>
        <w:t>7</w:t>
      </w:r>
      <w:r w:rsidR="006252AC" w:rsidRPr="007E498C">
        <w:rPr>
          <w:rFonts w:ascii="Arial" w:hAnsi="Arial" w:cs="Arial"/>
          <w:b/>
        </w:rPr>
        <w:t> 000 000</w:t>
      </w:r>
      <w:r w:rsidRPr="007E498C">
        <w:rPr>
          <w:rFonts w:ascii="Arial" w:hAnsi="Arial" w:cs="Arial"/>
          <w:b/>
        </w:rPr>
        <w:t xml:space="preserve"> </w:t>
      </w:r>
      <w:r w:rsidRPr="007E498C">
        <w:rPr>
          <w:rFonts w:ascii="Arial" w:hAnsi="Arial" w:cs="Arial"/>
        </w:rPr>
        <w:t>Kč. Zhotovitel se zavazuje, že po celou dobu trvání této smlouvy bude pojištěn ve</w:t>
      </w:r>
      <w:r w:rsidRPr="0054723C">
        <w:rPr>
          <w:rFonts w:ascii="Arial" w:hAnsi="Arial" w:cs="Arial"/>
        </w:rPr>
        <w:t xml:space="preser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lastRenderedPageBreak/>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0277D817"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ins w:id="27" w:author="Králová Alžběta Ing." w:date="2023-02-16T09:35:00Z">
        <w:r w:rsidR="00F56592">
          <w:rPr>
            <w:rFonts w:ascii="Arial" w:hAnsi="Arial" w:cs="Arial"/>
          </w:rPr>
          <w:t xml:space="preserve"> </w:t>
        </w:r>
      </w:ins>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8" w:name="_Hlk16773999"/>
      <w:r w:rsidR="00AC63F3" w:rsidRPr="00AC63F3">
        <w:rPr>
          <w:rFonts w:ascii="Arial" w:hAnsi="Arial" w:cs="Arial"/>
        </w:rPr>
        <w:t xml:space="preserve">Kontroly se mohou účastnit i zaměstnanci objednatele zařazení v Oddělení investičních činností. </w:t>
      </w:r>
      <w:bookmarkEnd w:id="2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 zařazení v Oddělení investičních činností.</w:t>
      </w:r>
      <w:bookmarkEnd w:id="29"/>
    </w:p>
    <w:p w14:paraId="745AA13A" w14:textId="35A17B7F"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42573AFE"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proofErr w:type="spellStart"/>
      <w:r w:rsidRPr="00594BBC">
        <w:rPr>
          <w:rFonts w:ascii="Arial" w:hAnsi="Arial" w:cs="Arial"/>
          <w:lang w:val="x-none"/>
        </w:rPr>
        <w:t>pro</w:t>
      </w:r>
      <w:r w:rsidR="00474A5A" w:rsidRPr="00A45EAB">
        <w:rPr>
          <w:rFonts w:ascii="Arial" w:hAnsi="Arial" w:cs="Arial"/>
          <w:lang w:val="en-US"/>
        </w:rPr>
        <w:t>Pardubický</w:t>
      </w:r>
      <w:proofErr w:type="spellEnd"/>
      <w:r w:rsidR="00474A5A" w:rsidRPr="00A45EAB">
        <w:rPr>
          <w:rFonts w:ascii="Arial" w:hAnsi="Arial" w:cs="Arial"/>
          <w:lang w:val="en-US"/>
        </w:rPr>
        <w:t xml:space="preserve"> kraj</w:t>
      </w:r>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Pr="00594BBC">
        <w:rPr>
          <w:rFonts w:ascii="Arial" w:hAnsi="Arial" w:cs="Arial"/>
          <w:bCs/>
          <w:lang w:val="en-US"/>
        </w:rPr>
        <w:t xml:space="preserve"> </w:t>
      </w:r>
      <w:proofErr w:type="spellStart"/>
      <w:r w:rsidR="00474A5A" w:rsidRPr="00A45EAB">
        <w:rPr>
          <w:rFonts w:ascii="Arial" w:hAnsi="Arial" w:cs="Arial"/>
          <w:lang w:val="en-US"/>
        </w:rPr>
        <w:t>Svitavy</w:t>
      </w:r>
      <w:proofErr w:type="spellEnd"/>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30" w:name="_Hlk40281101"/>
      <w:r w:rsidRPr="00F56592">
        <w:rPr>
          <w:rFonts w:ascii="Arial" w:hAnsi="Arial" w:cs="Arial"/>
        </w:rPr>
        <w:t xml:space="preserve">Objednatel je povinen nejpozději do 5 pracovních dnů ode dne </w:t>
      </w:r>
      <w:bookmarkStart w:id="31" w:name="_Hlk18500891"/>
      <w:r w:rsidRPr="00F56592">
        <w:rPr>
          <w:rFonts w:ascii="Arial" w:hAnsi="Arial" w:cs="Arial"/>
        </w:rPr>
        <w:t>nabytí právní moci kolaudačního souhlasu/rozhodnutí zahájit přejímací řízení a řádně v něm pokračovat.</w:t>
      </w:r>
      <w:bookmarkEnd w:id="31"/>
    </w:p>
    <w:bookmarkEnd w:id="30"/>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2"/>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3" w:name="_Ref376427534"/>
      <w:r w:rsidRPr="00594BBC">
        <w:rPr>
          <w:rFonts w:cs="Arial"/>
          <w:b w:val="0"/>
          <w:szCs w:val="22"/>
          <w:u w:val="none"/>
        </w:rPr>
        <w:t>Staveniště bylo vyklizeno a případné úpravy okolí byly provedeny do 15 kalendářních dnů po předání a převzetí díla.</w:t>
      </w:r>
      <w:bookmarkEnd w:id="33"/>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1FDC63EF"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594BBC">
        <w:rPr>
          <w:rFonts w:ascii="Arial" w:hAnsi="Arial" w:cs="Arial"/>
          <w:lang w:val="x-none"/>
        </w:rPr>
        <w:lastRenderedPageBreak/>
        <w:t>toto vlastnictví okamžikem protokolárního převzetí díla, tímto okamžikem přechází na objednatele i nebezpečí škody na zhotovené věci.</w:t>
      </w:r>
    </w:p>
    <w:bookmarkEnd w:id="25"/>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4"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8A7226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474A5A" w:rsidRPr="00912F2F">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w:t>
      </w:r>
      <w:r w:rsidRPr="00594BBC">
        <w:rPr>
          <w:rFonts w:ascii="Arial" w:hAnsi="Arial" w:cs="Arial"/>
          <w:lang w:val="x-none"/>
        </w:rPr>
        <w:lastRenderedPageBreak/>
        <w:t>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7C1691FE" w:rsidR="00DC7E4C" w:rsidRPr="00594BBC" w:rsidRDefault="00DC7E4C" w:rsidP="00DC7E4C">
      <w:pPr>
        <w:pStyle w:val="Odstavecseseznamem"/>
        <w:numPr>
          <w:ilvl w:val="0"/>
          <w:numId w:val="31"/>
        </w:numPr>
        <w:jc w:val="both"/>
        <w:rPr>
          <w:rFonts w:ascii="Arial" w:hAnsi="Arial" w:cs="Arial"/>
        </w:rPr>
      </w:pPr>
      <w:bookmarkStart w:id="35" w:name="_Ref376379662"/>
      <w:r w:rsidRPr="00594BBC">
        <w:rPr>
          <w:rFonts w:ascii="Arial" w:hAnsi="Arial" w:cs="Arial"/>
        </w:rPr>
        <w:lastRenderedPageBreak/>
        <w:t xml:space="preserve">Zhotovitel se zavazuje uhradit smluvní pokutu ve výši </w:t>
      </w:r>
      <w:r w:rsidR="00474A5A">
        <w:rPr>
          <w:rFonts w:ascii="Arial" w:hAnsi="Arial" w:cs="Arial"/>
        </w:rPr>
        <w:t>0,0</w:t>
      </w:r>
      <w:r w:rsidR="00A36032">
        <w:rPr>
          <w:rFonts w:ascii="Arial" w:hAnsi="Arial" w:cs="Arial"/>
        </w:rPr>
        <w:t>5</w:t>
      </w:r>
      <w:r w:rsidR="00B86668">
        <w:rPr>
          <w:rFonts w:ascii="Arial" w:hAnsi="Arial" w:cs="Arial"/>
        </w:rPr>
        <w:t xml:space="preserve"> </w:t>
      </w:r>
      <w:r w:rsidR="00474A5A">
        <w:rPr>
          <w:rFonts w:ascii="Arial" w:hAnsi="Arial" w:cs="Arial"/>
        </w:rPr>
        <w:t>%</w:t>
      </w:r>
      <w:r w:rsidRPr="00594BBC">
        <w:rPr>
          <w:rFonts w:ascii="Arial" w:hAnsi="Arial" w:cs="Arial"/>
        </w:rPr>
        <w:t xml:space="preserve"> 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559A5109"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w:t>
      </w:r>
      <w:proofErr w:type="gramStart"/>
      <w:r w:rsidRPr="00594BBC">
        <w:rPr>
          <w:rFonts w:ascii="Arial" w:hAnsi="Arial" w:cs="Arial"/>
        </w:rPr>
        <w:t xml:space="preserve">výši  </w:t>
      </w:r>
      <w:r w:rsidR="00474A5A">
        <w:rPr>
          <w:rFonts w:ascii="Arial" w:hAnsi="Arial" w:cs="Arial"/>
        </w:rPr>
        <w:t>0</w:t>
      </w:r>
      <w:proofErr w:type="gramEnd"/>
      <w:r w:rsidR="00474A5A">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C71D2FA"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474A5A">
        <w:rPr>
          <w:rFonts w:ascii="Arial" w:hAnsi="Arial" w:cs="Arial"/>
        </w:rPr>
        <w:t>0,05 %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18D2DB63" w:rsidR="00DC7E4C" w:rsidRPr="00DC1BEB" w:rsidRDefault="00F81870" w:rsidP="00DC1BEB">
      <w:pPr>
        <w:pStyle w:val="Odstavecseseznamem"/>
        <w:numPr>
          <w:ilvl w:val="0"/>
          <w:numId w:val="31"/>
        </w:numPr>
        <w:jc w:val="both"/>
        <w:rPr>
          <w:rFonts w:ascii="Arial" w:hAnsi="Arial" w:cs="Arial"/>
          <w:lang w:val="x-none"/>
        </w:rPr>
      </w:pPr>
      <w:bookmarkStart w:id="36" w:name="_Hlk72322488"/>
      <w:bookmarkStart w:id="37"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474A5A">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uplatněnou</w:t>
      </w:r>
      <w:r w:rsidRPr="00D9780F">
        <w:rPr>
          <w:rFonts w:ascii="Arial" w:hAnsi="Arial" w:cs="Arial"/>
          <w:lang w:val="x-none"/>
        </w:rPr>
        <w:t xml:space="preserve"> vadu.</w:t>
      </w:r>
      <w:bookmarkEnd w:id="36"/>
      <w:bookmarkEnd w:id="37"/>
    </w:p>
    <w:bookmarkEnd w:id="35"/>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4A5767E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474A5A">
        <w:rPr>
          <w:rFonts w:ascii="Arial" w:hAnsi="Arial" w:cs="Arial"/>
        </w:rPr>
        <w:t>2</w:t>
      </w:r>
      <w:r w:rsidRPr="00EE022E">
        <w:rPr>
          <w:rFonts w:ascii="Arial" w:hAnsi="Arial" w:cs="Arial"/>
        </w:rPr>
        <w:t>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79C802D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474A5A">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0921105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474A5A">
        <w:rPr>
          <w:rFonts w:ascii="Arial" w:hAnsi="Arial" w:cs="Arial"/>
        </w:rPr>
        <w:t>5</w:t>
      </w:r>
      <w:r w:rsidRPr="00EE022E">
        <w:rPr>
          <w:rFonts w:ascii="Arial" w:hAnsi="Arial" w:cs="Arial"/>
        </w:rPr>
        <w:t>0.000</w:t>
      </w:r>
      <w:r w:rsidR="00DA3E16">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547C187E"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474A5A">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8"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lastRenderedPageBreak/>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9"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9"/>
    <w:p w14:paraId="072BECBD" w14:textId="77777777" w:rsidR="001F7A38" w:rsidRDefault="001F7A38" w:rsidP="001F7A38">
      <w:pPr>
        <w:pStyle w:val="Odstavecseseznamem"/>
        <w:jc w:val="both"/>
        <w:rPr>
          <w:rFonts w:ascii="Arial" w:hAnsi="Arial" w:cs="Arial"/>
        </w:rPr>
      </w:pPr>
    </w:p>
    <w:bookmarkEnd w:id="38"/>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lastRenderedPageBreak/>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594BBC">
        <w:rPr>
          <w:rFonts w:ascii="Arial" w:hAnsi="Arial" w:cs="Arial"/>
          <w:lang w:val="x-none"/>
        </w:rPr>
        <w:lastRenderedPageBreak/>
        <w:t xml:space="preserve">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25951B5B"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615240" w:rsidRPr="00615240">
        <w:rPr>
          <w:rFonts w:ascii="Arial" w:hAnsi="Arial" w:cs="Arial"/>
        </w:rPr>
        <w:t>Milan Záleský, vrchní referent Pobočky Svitavy</w:t>
      </w:r>
    </w:p>
    <w:p w14:paraId="69C8E8E3" w14:textId="3AE175A6"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724F9C">
        <w:rPr>
          <w:rFonts w:ascii="Arial" w:hAnsi="Arial" w:cs="Arial"/>
        </w:rPr>
        <w:tab/>
      </w:r>
      <w:r w:rsidR="00724F9C">
        <w:rPr>
          <w:rFonts w:ascii="Arial" w:hAnsi="Arial" w:cs="Arial"/>
        </w:rPr>
        <w:tab/>
      </w:r>
      <w:r w:rsidR="00724F9C" w:rsidRPr="00594BBC">
        <w:rPr>
          <w:rFonts w:ascii="Arial" w:eastAsia="Lucida Sans Unicode" w:hAnsi="Arial" w:cs="Arial"/>
          <w:lang w:eastAsia="cs-CZ"/>
        </w:rPr>
        <w:t>+420</w:t>
      </w:r>
      <w:r w:rsidR="00724F9C">
        <w:rPr>
          <w:rFonts w:ascii="Arial" w:eastAsia="Lucida Sans Unicode" w:hAnsi="Arial" w:cs="Arial"/>
          <w:lang w:eastAsia="cs-CZ"/>
        </w:rPr>
        <w:t xml:space="preserve"> 724 877 157</w:t>
      </w:r>
    </w:p>
    <w:p w14:paraId="5B9B4C84" w14:textId="41A57884"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E-mail:</w:t>
      </w:r>
      <w:r w:rsidRPr="008377B5">
        <w:rPr>
          <w:rFonts w:ascii="Arial" w:hAnsi="Arial" w:cs="Arial"/>
        </w:rPr>
        <w:tab/>
        <w:t xml:space="preserve"> </w:t>
      </w:r>
      <w:r w:rsidR="00C07539">
        <w:rPr>
          <w:rFonts w:ascii="Arial" w:hAnsi="Arial" w:cs="Arial"/>
        </w:rPr>
        <w:tab/>
      </w:r>
      <w:r w:rsidR="00C07539">
        <w:rPr>
          <w:rFonts w:ascii="Arial" w:hAnsi="Arial" w:cs="Arial"/>
        </w:rPr>
        <w:tab/>
      </w:r>
      <w:r w:rsidR="0070145A">
        <w:rPr>
          <w:rFonts w:ascii="Arial" w:eastAsia="Lucida Sans Unicode" w:hAnsi="Arial" w:cs="Arial"/>
          <w:lang w:eastAsia="cs-CZ"/>
        </w:rPr>
        <w:t>m.zalesky1@spucr.cz</w:t>
      </w:r>
      <w:r w:rsidR="001D2026">
        <w:rPr>
          <w:rFonts w:ascii="Arial" w:eastAsia="Lucida Sans Unicode" w:hAnsi="Arial" w:cs="Arial"/>
          <w:lang w:eastAsia="cs-CZ"/>
        </w:rPr>
        <w:t xml:space="preserve"> </w:t>
      </w:r>
    </w:p>
    <w:p w14:paraId="6FD34E0D" w14:textId="76702D1C"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D833A2">
        <w:rPr>
          <w:rFonts w:ascii="Arial" w:hAnsi="Arial" w:cs="Arial"/>
        </w:rPr>
        <w:tab/>
      </w:r>
    </w:p>
    <w:p w14:paraId="18662A5B" w14:textId="709F2EA8"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687705" w:rsidRPr="00A82ADA">
        <w:rPr>
          <w:rFonts w:ascii="Arial" w:eastAsia="Times New Roman" w:hAnsi="Arial" w:cs="Arial"/>
          <w:b/>
          <w:bCs/>
          <w:snapToGrid w:val="0"/>
          <w:highlight w:val="yellow"/>
          <w:lang w:eastAsia="cs-CZ"/>
        </w:rPr>
        <w:t>[DOPLNIT]</w:t>
      </w:r>
    </w:p>
    <w:p w14:paraId="2273B29D" w14:textId="034456DC"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F1F88">
        <w:rPr>
          <w:rFonts w:ascii="Arial" w:hAnsi="Arial" w:cs="Arial"/>
        </w:rPr>
        <w:tab/>
      </w:r>
      <w:r w:rsidR="003F1F88">
        <w:rPr>
          <w:rFonts w:ascii="Arial" w:hAnsi="Arial" w:cs="Arial"/>
        </w:rPr>
        <w:tab/>
      </w:r>
      <w:r w:rsidR="003F1F88" w:rsidRPr="00A82ADA">
        <w:rPr>
          <w:rFonts w:ascii="Arial" w:eastAsia="Times New Roman" w:hAnsi="Arial" w:cs="Arial"/>
          <w:b/>
          <w:bCs/>
          <w:snapToGrid w:val="0"/>
          <w:highlight w:val="yellow"/>
          <w:lang w:eastAsia="cs-CZ"/>
        </w:rPr>
        <w:t>[DOPLNIT]</w:t>
      </w:r>
    </w:p>
    <w:p w14:paraId="4B97E470" w14:textId="27B0219C"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3F1F88">
        <w:rPr>
          <w:rFonts w:ascii="Arial" w:hAnsi="Arial" w:cs="Arial"/>
        </w:rPr>
        <w:tab/>
      </w:r>
      <w:r w:rsidR="003F1F88">
        <w:rPr>
          <w:rFonts w:ascii="Arial" w:hAnsi="Arial" w:cs="Arial"/>
        </w:rPr>
        <w:tab/>
      </w:r>
      <w:r w:rsidR="003F1F88" w:rsidRPr="00A82ADA">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2" w:name="_Hlk125972258"/>
      <w:r>
        <w:rPr>
          <w:rFonts w:ascii="Arial" w:hAnsi="Arial" w:cs="Arial"/>
        </w:rPr>
        <w:t xml:space="preserve">Zhotovitel podpisem této Smlouvy bere na vědomí, že </w:t>
      </w:r>
      <w:bookmarkEnd w:id="42"/>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3"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17046AC8"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0A291E">
        <w:rPr>
          <w:rFonts w:ascii="Arial" w:hAnsi="Arial" w:cs="Arial"/>
        </w:rPr>
        <w:t xml:space="preserve">do </w:t>
      </w:r>
      <w:r w:rsidRPr="000A291E">
        <w:rPr>
          <w:rFonts w:ascii="Arial" w:hAnsi="Arial" w:cs="Arial"/>
          <w:lang w:val="en-US"/>
        </w:rPr>
        <w:t>30.6.</w:t>
      </w:r>
      <w:r w:rsidR="00474A5A" w:rsidRPr="000A291E">
        <w:rPr>
          <w:rFonts w:ascii="Arial" w:hAnsi="Arial" w:cs="Arial"/>
          <w:lang w:val="en-US"/>
        </w:rPr>
        <w:t>2023</w:t>
      </w:r>
      <w:r w:rsidRPr="000A291E">
        <w:rPr>
          <w:rFonts w:ascii="Arial" w:hAnsi="Arial" w:cs="Arial"/>
          <w:lang w:val="en-US"/>
        </w:rPr>
        <w:t xml:space="preserve">, </w:t>
      </w:r>
      <w:r w:rsidRPr="000A291E">
        <w:rPr>
          <w:rFonts w:ascii="Arial" w:hAnsi="Arial" w:cs="Arial"/>
        </w:rPr>
        <w:t>vyhrazuje</w:t>
      </w:r>
      <w:r w:rsidRPr="006D7BCD">
        <w:rPr>
          <w:rFonts w:ascii="Arial" w:hAnsi="Arial" w:cs="Arial"/>
        </w:rPr>
        <w:t xml:space="preserve"> si právo dle § 2001 občanského zákoníku od smlouvy odstoupit.</w:t>
      </w:r>
    </w:p>
    <w:bookmarkEnd w:id="43"/>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4" w:name="_Ref376434278"/>
      <w:r w:rsidRPr="00594BBC">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594BBC">
        <w:rPr>
          <w:rFonts w:ascii="Arial" w:hAnsi="Arial" w:cs="Arial"/>
          <w:lang w:val="x-none"/>
        </w:rPr>
        <w:lastRenderedPageBreak/>
        <w:t>jakost a uplatnění a odstranění vad díla. Zhotovitel tímto souhlasí s přechodem uvedených práv objednatele na nového vlastníka stavby.</w:t>
      </w:r>
      <w:bookmarkEnd w:id="44"/>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0815A886" w14:textId="77777777" w:rsidR="0073420F" w:rsidRPr="0073420F" w:rsidRDefault="00943F4A" w:rsidP="00425E0C">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768FDD8" w14:textId="77777777" w:rsidR="00CD5598" w:rsidRPr="00CD5598" w:rsidRDefault="00425E0C" w:rsidP="00425E0C">
      <w:pPr>
        <w:pStyle w:val="Odstavecseseznamem"/>
        <w:numPr>
          <w:ilvl w:val="0"/>
          <w:numId w:val="19"/>
        </w:numPr>
        <w:jc w:val="both"/>
        <w:rPr>
          <w:rFonts w:ascii="Arial" w:hAnsi="Arial" w:cs="Arial"/>
        </w:rPr>
      </w:pPr>
      <w:r w:rsidRPr="0073420F">
        <w:rPr>
          <w:rFonts w:ascii="Arial" w:hAnsi="Arial" w:cs="Arial"/>
          <w:bCs/>
        </w:rPr>
        <w:t xml:space="preserve">V případě, že se poddodavatel bude podílet na provedení díla, tak nebude plněna </w:t>
      </w:r>
      <w:r w:rsidRPr="0073420F">
        <w:rPr>
          <w:rFonts w:ascii="Arial" w:hAnsi="Arial" w:cs="Arial"/>
        </w:rPr>
        <w:t>poddodavatelem</w:t>
      </w:r>
      <w:r w:rsidRPr="0073420F">
        <w:rPr>
          <w:rFonts w:ascii="Arial" w:hAnsi="Arial" w:cs="Arial"/>
          <w:bCs/>
        </w:rPr>
        <w:t xml:space="preserve"> následující část díla týkající se níže uvedených položek v soupisu prací:</w:t>
      </w:r>
    </w:p>
    <w:p w14:paraId="7ADC573A" w14:textId="656C7A15" w:rsidR="00425E0C" w:rsidRPr="0073420F" w:rsidRDefault="00425E0C" w:rsidP="00CD5598">
      <w:pPr>
        <w:pStyle w:val="Odstavecseseznamem"/>
        <w:jc w:val="both"/>
        <w:rPr>
          <w:rFonts w:ascii="Arial" w:hAnsi="Arial" w:cs="Arial"/>
        </w:rPr>
      </w:pPr>
      <w:r w:rsidRPr="0073420F">
        <w:rPr>
          <w:rFonts w:ascii="Arial" w:hAnsi="Arial" w:cs="Arial"/>
          <w:bCs/>
          <w:i/>
        </w:rPr>
        <w:t>Číslo položky                           Název položky</w:t>
      </w:r>
    </w:p>
    <w:p w14:paraId="3E09EE66" w14:textId="2D175D37" w:rsidR="00661ABF" w:rsidRDefault="00474A5A" w:rsidP="00B27D94">
      <w:pPr>
        <w:tabs>
          <w:tab w:val="left" w:pos="1310"/>
        </w:tabs>
        <w:rPr>
          <w:rFonts w:ascii="Arial" w:hAnsi="Arial" w:cs="Arial"/>
          <w:bCs/>
          <w:iCs/>
          <w:lang w:val="en-US"/>
        </w:rPr>
      </w:pPr>
      <w:r>
        <w:rPr>
          <w:rFonts w:ascii="Arial" w:hAnsi="Arial" w:cs="Arial"/>
          <w:bCs/>
          <w:i/>
          <w:lang w:val="en-US"/>
        </w:rPr>
        <w:tab/>
      </w:r>
      <w:r w:rsidRPr="0073420F">
        <w:rPr>
          <w:rFonts w:ascii="Arial" w:hAnsi="Arial" w:cs="Arial"/>
          <w:bCs/>
          <w:iCs/>
          <w:lang w:val="en-US"/>
        </w:rPr>
        <w:t>73</w:t>
      </w:r>
      <w:r w:rsidRPr="0073420F">
        <w:rPr>
          <w:rFonts w:ascii="Arial" w:hAnsi="Arial" w:cs="Arial"/>
          <w:bCs/>
          <w:iCs/>
          <w:lang w:val="en-US"/>
        </w:rPr>
        <w:tab/>
      </w:r>
      <w:r w:rsidRPr="0073420F">
        <w:rPr>
          <w:rFonts w:ascii="Arial" w:hAnsi="Arial" w:cs="Arial"/>
          <w:bCs/>
          <w:iCs/>
          <w:lang w:val="en-US"/>
        </w:rPr>
        <w:tab/>
      </w:r>
      <w:r w:rsidRPr="0073420F">
        <w:rPr>
          <w:rFonts w:ascii="Arial" w:hAnsi="Arial" w:cs="Arial"/>
          <w:bCs/>
          <w:iCs/>
          <w:lang w:val="en-US"/>
        </w:rPr>
        <w:tab/>
      </w:r>
      <w:proofErr w:type="spellStart"/>
      <w:r w:rsidRPr="0073420F">
        <w:rPr>
          <w:rFonts w:ascii="Arial" w:hAnsi="Arial" w:cs="Arial"/>
          <w:bCs/>
          <w:iCs/>
          <w:lang w:val="en-US"/>
        </w:rPr>
        <w:t>Podklad</w:t>
      </w:r>
      <w:proofErr w:type="spellEnd"/>
      <w:r w:rsidRPr="0073420F">
        <w:rPr>
          <w:rFonts w:ascii="Arial" w:hAnsi="Arial" w:cs="Arial"/>
          <w:bCs/>
          <w:iCs/>
          <w:lang w:val="en-US"/>
        </w:rPr>
        <w:t xml:space="preserve"> z </w:t>
      </w:r>
      <w:proofErr w:type="spellStart"/>
      <w:r w:rsidRPr="0073420F">
        <w:rPr>
          <w:rFonts w:ascii="Arial" w:hAnsi="Arial" w:cs="Arial"/>
          <w:bCs/>
          <w:iCs/>
          <w:lang w:val="en-US"/>
        </w:rPr>
        <w:t>vibrovaného</w:t>
      </w:r>
      <w:proofErr w:type="spellEnd"/>
      <w:r w:rsidRPr="0073420F">
        <w:rPr>
          <w:rFonts w:ascii="Arial" w:hAnsi="Arial" w:cs="Arial"/>
          <w:bCs/>
          <w:iCs/>
          <w:lang w:val="en-US"/>
        </w:rPr>
        <w:t xml:space="preserve"> </w:t>
      </w:r>
      <w:proofErr w:type="spellStart"/>
      <w:r w:rsidRPr="0073420F">
        <w:rPr>
          <w:rFonts w:ascii="Arial" w:hAnsi="Arial" w:cs="Arial"/>
          <w:bCs/>
          <w:iCs/>
          <w:lang w:val="en-US"/>
        </w:rPr>
        <w:t>štěrku</w:t>
      </w:r>
      <w:proofErr w:type="spellEnd"/>
      <w:r w:rsidRPr="0073420F">
        <w:rPr>
          <w:rFonts w:ascii="Arial" w:hAnsi="Arial" w:cs="Arial"/>
          <w:bCs/>
          <w:iCs/>
          <w:lang w:val="en-US"/>
        </w:rPr>
        <w:t xml:space="preserve"> VŠ </w:t>
      </w:r>
      <w:proofErr w:type="spellStart"/>
      <w:r w:rsidRPr="0073420F">
        <w:rPr>
          <w:rFonts w:ascii="Arial" w:hAnsi="Arial" w:cs="Arial"/>
          <w:bCs/>
          <w:iCs/>
          <w:lang w:val="en-US"/>
        </w:rPr>
        <w:t>tl</w:t>
      </w:r>
      <w:proofErr w:type="spellEnd"/>
      <w:r w:rsidRPr="0073420F">
        <w:rPr>
          <w:rFonts w:ascii="Arial" w:hAnsi="Arial" w:cs="Arial"/>
          <w:bCs/>
          <w:iCs/>
          <w:lang w:val="en-US"/>
        </w:rPr>
        <w:t xml:space="preserve"> 200 mm</w:t>
      </w:r>
    </w:p>
    <w:p w14:paraId="745FD953" w14:textId="27820CFE" w:rsidR="00474A5A" w:rsidRDefault="00474A5A" w:rsidP="00B27D94">
      <w:pPr>
        <w:tabs>
          <w:tab w:val="left" w:pos="1310"/>
        </w:tabs>
        <w:rPr>
          <w:rFonts w:ascii="Arial" w:hAnsi="Arial" w:cs="Arial"/>
          <w:bCs/>
          <w:iCs/>
          <w:lang w:val="en-US"/>
        </w:rPr>
      </w:pPr>
      <w:r>
        <w:rPr>
          <w:rFonts w:ascii="Arial" w:hAnsi="Arial" w:cs="Arial"/>
          <w:bCs/>
          <w:iCs/>
          <w:lang w:val="en-US"/>
        </w:rPr>
        <w:tab/>
        <w:t>74</w:t>
      </w:r>
      <w:r>
        <w:rPr>
          <w:rFonts w:ascii="Arial" w:hAnsi="Arial" w:cs="Arial"/>
          <w:bCs/>
          <w:iCs/>
          <w:lang w:val="en-US"/>
        </w:rPr>
        <w:tab/>
      </w:r>
      <w:r>
        <w:rPr>
          <w:rFonts w:ascii="Arial" w:hAnsi="Arial" w:cs="Arial"/>
          <w:bCs/>
          <w:iCs/>
          <w:lang w:val="en-US"/>
        </w:rPr>
        <w:tab/>
      </w:r>
      <w:r>
        <w:rPr>
          <w:rFonts w:ascii="Arial" w:hAnsi="Arial" w:cs="Arial"/>
          <w:bCs/>
          <w:iCs/>
          <w:lang w:val="en-US"/>
        </w:rPr>
        <w:tab/>
      </w:r>
      <w:proofErr w:type="spellStart"/>
      <w:r w:rsidRPr="00474A5A">
        <w:rPr>
          <w:rFonts w:ascii="Arial" w:hAnsi="Arial" w:cs="Arial"/>
          <w:bCs/>
          <w:iCs/>
          <w:lang w:val="en-US"/>
        </w:rPr>
        <w:t>Podklad</w:t>
      </w:r>
      <w:proofErr w:type="spellEnd"/>
      <w:r w:rsidRPr="00474A5A">
        <w:rPr>
          <w:rFonts w:ascii="Arial" w:hAnsi="Arial" w:cs="Arial"/>
          <w:bCs/>
          <w:iCs/>
          <w:lang w:val="en-US"/>
        </w:rPr>
        <w:t xml:space="preserve"> ze </w:t>
      </w:r>
      <w:proofErr w:type="spellStart"/>
      <w:r w:rsidRPr="00474A5A">
        <w:rPr>
          <w:rFonts w:ascii="Arial" w:hAnsi="Arial" w:cs="Arial"/>
          <w:bCs/>
          <w:iCs/>
          <w:lang w:val="en-US"/>
        </w:rPr>
        <w:t>štěrkodrtě</w:t>
      </w:r>
      <w:proofErr w:type="spellEnd"/>
      <w:r w:rsidRPr="00474A5A">
        <w:rPr>
          <w:rFonts w:ascii="Arial" w:hAnsi="Arial" w:cs="Arial"/>
          <w:bCs/>
          <w:iCs/>
          <w:lang w:val="en-US"/>
        </w:rPr>
        <w:t xml:space="preserve"> ŠD </w:t>
      </w:r>
      <w:proofErr w:type="spellStart"/>
      <w:r w:rsidRPr="00474A5A">
        <w:rPr>
          <w:rFonts w:ascii="Arial" w:hAnsi="Arial" w:cs="Arial"/>
          <w:bCs/>
          <w:iCs/>
          <w:lang w:val="en-US"/>
        </w:rPr>
        <w:t>plochy</w:t>
      </w:r>
      <w:proofErr w:type="spellEnd"/>
      <w:r w:rsidRPr="00474A5A">
        <w:rPr>
          <w:rFonts w:ascii="Arial" w:hAnsi="Arial" w:cs="Arial"/>
          <w:bCs/>
          <w:iCs/>
          <w:lang w:val="en-US"/>
        </w:rPr>
        <w:t xml:space="preserve"> </w:t>
      </w:r>
      <w:proofErr w:type="spellStart"/>
      <w:r w:rsidRPr="00474A5A">
        <w:rPr>
          <w:rFonts w:ascii="Arial" w:hAnsi="Arial" w:cs="Arial"/>
          <w:bCs/>
          <w:iCs/>
          <w:lang w:val="en-US"/>
        </w:rPr>
        <w:t>přes</w:t>
      </w:r>
      <w:proofErr w:type="spellEnd"/>
      <w:r w:rsidRPr="00474A5A">
        <w:rPr>
          <w:rFonts w:ascii="Arial" w:hAnsi="Arial" w:cs="Arial"/>
          <w:bCs/>
          <w:iCs/>
          <w:lang w:val="en-US"/>
        </w:rPr>
        <w:t xml:space="preserve"> 100 m2 </w:t>
      </w:r>
      <w:proofErr w:type="spellStart"/>
      <w:r w:rsidRPr="00474A5A">
        <w:rPr>
          <w:rFonts w:ascii="Arial" w:hAnsi="Arial" w:cs="Arial"/>
          <w:bCs/>
          <w:iCs/>
          <w:lang w:val="en-US"/>
        </w:rPr>
        <w:t>tl</w:t>
      </w:r>
      <w:proofErr w:type="spellEnd"/>
      <w:r w:rsidRPr="00474A5A">
        <w:rPr>
          <w:rFonts w:ascii="Arial" w:hAnsi="Arial" w:cs="Arial"/>
          <w:bCs/>
          <w:iCs/>
          <w:lang w:val="en-US"/>
        </w:rPr>
        <w:t xml:space="preserve"> 30 mm</w:t>
      </w:r>
    </w:p>
    <w:p w14:paraId="43392824" w14:textId="378870A9" w:rsidR="00E23AEC" w:rsidRPr="0073420F" w:rsidRDefault="00E23AEC" w:rsidP="00B27D94">
      <w:pPr>
        <w:tabs>
          <w:tab w:val="left" w:pos="1310"/>
        </w:tabs>
        <w:rPr>
          <w:rFonts w:ascii="Arial" w:hAnsi="Arial" w:cs="Arial"/>
          <w:bCs/>
          <w:iCs/>
          <w:lang w:val="en-US"/>
        </w:rPr>
      </w:pPr>
      <w:r>
        <w:rPr>
          <w:rFonts w:ascii="Arial" w:hAnsi="Arial" w:cs="Arial"/>
          <w:bCs/>
          <w:iCs/>
          <w:lang w:val="en-US"/>
        </w:rPr>
        <w:tab/>
        <w:t>75</w:t>
      </w:r>
      <w:r>
        <w:rPr>
          <w:rFonts w:ascii="Arial" w:hAnsi="Arial" w:cs="Arial"/>
          <w:bCs/>
          <w:iCs/>
          <w:lang w:val="en-US"/>
        </w:rPr>
        <w:tab/>
      </w:r>
      <w:r>
        <w:rPr>
          <w:rFonts w:ascii="Arial" w:hAnsi="Arial" w:cs="Arial"/>
          <w:bCs/>
          <w:iCs/>
          <w:lang w:val="en-US"/>
        </w:rPr>
        <w:tab/>
      </w:r>
      <w:r>
        <w:rPr>
          <w:rFonts w:ascii="Arial" w:hAnsi="Arial" w:cs="Arial"/>
          <w:bCs/>
          <w:iCs/>
          <w:lang w:val="en-US"/>
        </w:rPr>
        <w:tab/>
      </w:r>
      <w:proofErr w:type="spellStart"/>
      <w:r w:rsidRPr="00E23AEC">
        <w:rPr>
          <w:rFonts w:ascii="Arial" w:hAnsi="Arial" w:cs="Arial"/>
          <w:bCs/>
          <w:iCs/>
          <w:lang w:val="en-US"/>
        </w:rPr>
        <w:t>Podklad</w:t>
      </w:r>
      <w:proofErr w:type="spellEnd"/>
      <w:r w:rsidRPr="00E23AEC">
        <w:rPr>
          <w:rFonts w:ascii="Arial" w:hAnsi="Arial" w:cs="Arial"/>
          <w:bCs/>
          <w:iCs/>
          <w:lang w:val="en-US"/>
        </w:rPr>
        <w:t xml:space="preserve"> ze </w:t>
      </w:r>
      <w:proofErr w:type="spellStart"/>
      <w:r w:rsidRPr="00E23AEC">
        <w:rPr>
          <w:rFonts w:ascii="Arial" w:hAnsi="Arial" w:cs="Arial"/>
          <w:bCs/>
          <w:iCs/>
          <w:lang w:val="en-US"/>
        </w:rPr>
        <w:t>štěrkodrtě</w:t>
      </w:r>
      <w:proofErr w:type="spellEnd"/>
      <w:r w:rsidRPr="00E23AEC">
        <w:rPr>
          <w:rFonts w:ascii="Arial" w:hAnsi="Arial" w:cs="Arial"/>
          <w:bCs/>
          <w:iCs/>
          <w:lang w:val="en-US"/>
        </w:rPr>
        <w:t xml:space="preserve"> ŠD </w:t>
      </w:r>
      <w:proofErr w:type="spellStart"/>
      <w:r w:rsidRPr="00E23AEC">
        <w:rPr>
          <w:rFonts w:ascii="Arial" w:hAnsi="Arial" w:cs="Arial"/>
          <w:bCs/>
          <w:iCs/>
          <w:lang w:val="en-US"/>
        </w:rPr>
        <w:t>plochy</w:t>
      </w:r>
      <w:proofErr w:type="spellEnd"/>
      <w:r w:rsidRPr="00E23AEC">
        <w:rPr>
          <w:rFonts w:ascii="Arial" w:hAnsi="Arial" w:cs="Arial"/>
          <w:bCs/>
          <w:iCs/>
          <w:lang w:val="en-US"/>
        </w:rPr>
        <w:t xml:space="preserve"> </w:t>
      </w:r>
      <w:proofErr w:type="spellStart"/>
      <w:r w:rsidRPr="00E23AEC">
        <w:rPr>
          <w:rFonts w:ascii="Arial" w:hAnsi="Arial" w:cs="Arial"/>
          <w:bCs/>
          <w:iCs/>
          <w:lang w:val="en-US"/>
        </w:rPr>
        <w:t>přes</w:t>
      </w:r>
      <w:proofErr w:type="spellEnd"/>
      <w:r w:rsidRPr="00E23AEC">
        <w:rPr>
          <w:rFonts w:ascii="Arial" w:hAnsi="Arial" w:cs="Arial"/>
          <w:bCs/>
          <w:iCs/>
          <w:lang w:val="en-US"/>
        </w:rPr>
        <w:t xml:space="preserve"> 100 m2 </w:t>
      </w:r>
      <w:proofErr w:type="spellStart"/>
      <w:r w:rsidRPr="00E23AEC">
        <w:rPr>
          <w:rFonts w:ascii="Arial" w:hAnsi="Arial" w:cs="Arial"/>
          <w:bCs/>
          <w:iCs/>
          <w:lang w:val="en-US"/>
        </w:rPr>
        <w:t>tl</w:t>
      </w:r>
      <w:proofErr w:type="spellEnd"/>
      <w:r w:rsidRPr="00E23AEC">
        <w:rPr>
          <w:rFonts w:ascii="Arial" w:hAnsi="Arial" w:cs="Arial"/>
          <w:bCs/>
          <w:iCs/>
          <w:lang w:val="en-US"/>
        </w:rPr>
        <w:t xml:space="preserve"> 200 mm</w:t>
      </w:r>
    </w:p>
    <w:p w14:paraId="464F285C" w14:textId="77777777" w:rsidR="00474A5A" w:rsidRPr="00594BBC" w:rsidRDefault="00474A5A"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5" w:name="_Hlk13049894"/>
      <w:bookmarkStart w:id="46"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7" w:name="_Hlk13049910"/>
      <w:bookmarkEnd w:id="45"/>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6"/>
    <w:bookmarkEnd w:id="47"/>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2"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594BBC">
        <w:rPr>
          <w:rFonts w:ascii="Arial" w:hAnsi="Arial" w:cs="Arial"/>
          <w:lang w:val="x-none"/>
        </w:rPr>
        <w:lastRenderedPageBreak/>
        <w:t>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4F4FCE6E"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1 této smlouvy je specifikace díla</w:t>
      </w:r>
      <w:r w:rsidR="005216DA">
        <w:rPr>
          <w:rFonts w:ascii="Arial" w:hAnsi="Arial" w:cs="Arial"/>
        </w:rPr>
        <w:t>.</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E01E8C3" w:rsidR="00943F4A" w:rsidRPr="00594BBC" w:rsidRDefault="00943F4A" w:rsidP="00943F4A">
            <w:pPr>
              <w:rPr>
                <w:rFonts w:ascii="Arial" w:hAnsi="Arial" w:cs="Arial"/>
              </w:rPr>
            </w:pPr>
            <w:r w:rsidRPr="00594BBC">
              <w:rPr>
                <w:rFonts w:ascii="Arial" w:hAnsi="Arial" w:cs="Arial"/>
              </w:rPr>
              <w:t>V</w:t>
            </w:r>
            <w:r w:rsidR="00EC7DB5">
              <w:rPr>
                <w:rFonts w:ascii="Arial" w:hAnsi="Arial" w:cs="Arial"/>
              </w:rPr>
              <w:t xml:space="preserve"> Pardubicích</w:t>
            </w:r>
            <w:r w:rsidRPr="00594BBC">
              <w:rPr>
                <w:rFonts w:ascii="Arial" w:hAnsi="Arial" w:cs="Arial"/>
              </w:rPr>
              <w:t xml:space="preserve">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504C2CC5" w14:textId="77777777" w:rsidR="00E23AEC" w:rsidRDefault="00E23AEC" w:rsidP="00E23AEC">
            <w:pPr>
              <w:spacing w:after="120"/>
              <w:rPr>
                <w:rFonts w:ascii="Arial" w:hAnsi="Arial" w:cs="Arial"/>
                <w:b/>
              </w:rPr>
            </w:pPr>
            <w:r>
              <w:rPr>
                <w:rFonts w:ascii="Arial" w:hAnsi="Arial" w:cs="Arial"/>
                <w:b/>
              </w:rPr>
              <w:t>Ing. Miroslav Kučera</w:t>
            </w:r>
          </w:p>
          <w:p w14:paraId="603312F6" w14:textId="57586750" w:rsidR="00E23AEC" w:rsidRDefault="00E23AEC" w:rsidP="002A2702">
            <w:pPr>
              <w:spacing w:after="0"/>
              <w:rPr>
                <w:rFonts w:ascii="Arial" w:hAnsi="Arial" w:cs="Arial"/>
                <w:b/>
                <w:bCs/>
              </w:rPr>
            </w:pPr>
            <w:r>
              <w:rPr>
                <w:rFonts w:ascii="Arial" w:hAnsi="Arial" w:cs="Arial"/>
                <w:b/>
              </w:rPr>
              <w:t>ředitel KPÚ</w:t>
            </w:r>
            <w:r w:rsidR="002A2702">
              <w:rPr>
                <w:rFonts w:ascii="Arial" w:hAnsi="Arial" w:cs="Arial"/>
                <w:b/>
              </w:rPr>
              <w:t xml:space="preserve"> </w:t>
            </w:r>
            <w:r>
              <w:rPr>
                <w:rFonts w:ascii="Arial" w:hAnsi="Arial" w:cs="Arial"/>
                <w:b/>
              </w:rPr>
              <w:t>pro Pardubický kraj</w:t>
            </w:r>
          </w:p>
          <w:p w14:paraId="5BA7D2BB" w14:textId="77777777" w:rsidR="00E23AEC" w:rsidRDefault="00E23AEC" w:rsidP="00916165">
            <w:pPr>
              <w:rPr>
                <w:rFonts w:ascii="Arial" w:hAnsi="Arial" w:cs="Arial"/>
                <w:b/>
                <w:bCs/>
              </w:rPr>
            </w:pPr>
          </w:p>
          <w:p w14:paraId="6693B2BC" w14:textId="77777777" w:rsidR="002F7F93" w:rsidRPr="00487887" w:rsidRDefault="002F7F93">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0DA3B729" w14:textId="77777777" w:rsidR="00D025DB" w:rsidRDefault="00835F77" w:rsidP="00835F77">
      <w:pPr>
        <w:rPr>
          <w:rFonts w:ascii="Arial" w:hAnsi="Arial" w:cs="Arial"/>
        </w:rPr>
        <w:sectPr w:rsidR="00D025DB">
          <w:headerReference w:type="default" r:id="rId13"/>
          <w:footerReference w:type="default" r:id="rId14"/>
          <w:pgSz w:w="11906" w:h="16838"/>
          <w:pgMar w:top="1417" w:right="1417" w:bottom="1417" w:left="1417" w:header="708" w:footer="708" w:gutter="0"/>
          <w:cols w:space="708"/>
          <w:docGrid w:linePitch="360"/>
        </w:sectPr>
      </w:pPr>
      <w:r>
        <w:rPr>
          <w:rFonts w:ascii="Arial" w:hAnsi="Arial" w:cs="Arial"/>
        </w:rPr>
        <w:br w:type="page"/>
      </w:r>
    </w:p>
    <w:p w14:paraId="61DD934D" w14:textId="21C77D18" w:rsidR="007F5E33" w:rsidRDefault="007F5E33" w:rsidP="00835F77">
      <w:pPr>
        <w:rPr>
          <w:rFonts w:ascii="Arial" w:hAnsi="Arial" w:cs="Arial"/>
        </w:rPr>
      </w:pPr>
    </w:p>
    <w:p w14:paraId="739AB7A7" w14:textId="77777777" w:rsidR="00A96668" w:rsidRDefault="00A96668" w:rsidP="00A96668">
      <w:pPr>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p>
    <w:p w14:paraId="11847BE1" w14:textId="77777777" w:rsidR="00A96668" w:rsidRDefault="00A96668" w:rsidP="00A96668">
      <w:pPr>
        <w:autoSpaceDE w:val="0"/>
        <w:autoSpaceDN w:val="0"/>
        <w:adjustRightInd w:val="0"/>
        <w:spacing w:before="100" w:beforeAutospacing="1" w:after="120"/>
        <w:jc w:val="both"/>
        <w:rPr>
          <w:rFonts w:ascii="Arial" w:hAnsi="Arial" w:cs="Arial"/>
        </w:rPr>
      </w:pPr>
      <w:r w:rsidRPr="00427657">
        <w:rPr>
          <w:rFonts w:ascii="Arial" w:hAnsi="Arial" w:cs="Arial"/>
        </w:rPr>
        <w:t xml:space="preserve">Předmětem díla je </w:t>
      </w:r>
      <w:r>
        <w:rPr>
          <w:rFonts w:ascii="Arial" w:hAnsi="Arial" w:cs="Arial"/>
        </w:rPr>
        <w:t>r</w:t>
      </w:r>
      <w:r w:rsidRPr="00427657">
        <w:rPr>
          <w:rFonts w:ascii="Arial" w:hAnsi="Arial" w:cs="Arial"/>
        </w:rPr>
        <w:t>ealizace prvk</w:t>
      </w:r>
      <w:r>
        <w:rPr>
          <w:rFonts w:ascii="Arial" w:hAnsi="Arial" w:cs="Arial"/>
        </w:rPr>
        <w:t>u</w:t>
      </w:r>
      <w:r w:rsidRPr="00427657">
        <w:rPr>
          <w:rFonts w:ascii="Arial" w:hAnsi="Arial" w:cs="Arial"/>
        </w:rPr>
        <w:t xml:space="preserve"> plánu společných zařízení po dokončených komplexních pozemkových úpravách v </w:t>
      </w:r>
      <w:proofErr w:type="spellStart"/>
      <w:r w:rsidRPr="00427657">
        <w:rPr>
          <w:rFonts w:ascii="Arial" w:hAnsi="Arial" w:cs="Arial"/>
        </w:rPr>
        <w:t>k.ú</w:t>
      </w:r>
      <w:proofErr w:type="spellEnd"/>
      <w:r w:rsidRPr="00427657">
        <w:rPr>
          <w:rFonts w:ascii="Arial" w:hAnsi="Arial" w:cs="Arial"/>
        </w:rPr>
        <w:t xml:space="preserve">. </w:t>
      </w:r>
      <w:proofErr w:type="spellStart"/>
      <w:r>
        <w:rPr>
          <w:rFonts w:ascii="Arial" w:hAnsi="Arial" w:cs="Arial"/>
        </w:rPr>
        <w:t>Radišov</w:t>
      </w:r>
      <w:proofErr w:type="spellEnd"/>
      <w:r w:rsidRPr="00427657">
        <w:rPr>
          <w:rFonts w:ascii="Arial" w:hAnsi="Arial" w:cs="Arial"/>
        </w:rPr>
        <w:t xml:space="preserve">. </w:t>
      </w:r>
      <w:r>
        <w:rPr>
          <w:rFonts w:ascii="Arial" w:hAnsi="Arial" w:cs="Arial"/>
        </w:rPr>
        <w:t xml:space="preserve">Jedná se o realizaci polní cesty C6. </w:t>
      </w:r>
    </w:p>
    <w:p w14:paraId="0BAAEEBA" w14:textId="2291241B" w:rsidR="00A96668" w:rsidRDefault="00A96668" w:rsidP="00A96668">
      <w:pPr>
        <w:autoSpaceDE w:val="0"/>
        <w:autoSpaceDN w:val="0"/>
        <w:adjustRightInd w:val="0"/>
        <w:spacing w:before="100" w:beforeAutospacing="1" w:after="120"/>
        <w:jc w:val="both"/>
        <w:rPr>
          <w:rFonts w:ascii="Arial" w:hAnsi="Arial" w:cs="Arial"/>
        </w:rPr>
      </w:pPr>
      <w:r w:rsidRPr="00332178">
        <w:rPr>
          <w:rFonts w:ascii="Arial" w:hAnsi="Arial" w:cs="Arial"/>
          <w:u w:val="single"/>
        </w:rPr>
        <w:t>Polní cesta C6</w:t>
      </w:r>
      <w:r>
        <w:rPr>
          <w:rFonts w:ascii="Arial" w:hAnsi="Arial" w:cs="Arial"/>
          <w:u w:val="single"/>
        </w:rPr>
        <w:t xml:space="preserve"> – </w:t>
      </w:r>
      <w:r w:rsidRPr="00C25AF8">
        <w:rPr>
          <w:rFonts w:ascii="Arial" w:hAnsi="Arial" w:cs="Arial"/>
        </w:rPr>
        <w:t>se navrhuje v kategorii P 4,0/30, v délce úpravy 1217 m s povrchem z</w:t>
      </w:r>
      <w:r>
        <w:rPr>
          <w:rFonts w:ascii="Arial" w:hAnsi="Arial" w:cs="Arial"/>
        </w:rPr>
        <w:t> </w:t>
      </w:r>
      <w:r w:rsidRPr="00C25AF8">
        <w:rPr>
          <w:rFonts w:ascii="Arial" w:hAnsi="Arial" w:cs="Arial"/>
        </w:rPr>
        <w:t>penetračního makadamu s dvouvrstvým nátěrem. Rozsah úpravy: km 0,079 – 1,296. Šířka jízdního pruhu je 3,5 m vozovka a 2 x 0,25 m hutněné krajnice. Trasa bude zajišťovat plynulou a bezproblémovou jízdu danou návrhovou rychlostí 30 km/h. Příčné uspořádání vozovky je, z</w:t>
      </w:r>
      <w:r>
        <w:rPr>
          <w:rFonts w:ascii="Arial" w:hAnsi="Arial" w:cs="Arial"/>
        </w:rPr>
        <w:t> </w:t>
      </w:r>
      <w:r w:rsidRPr="00C25AF8">
        <w:rPr>
          <w:rFonts w:ascii="Arial" w:hAnsi="Arial" w:cs="Arial"/>
        </w:rPr>
        <w:t xml:space="preserve">důvodu rychlého odvedení povrchové vody z povrchu koruny, navrženo do příčného jednostranného sklonu </w:t>
      </w:r>
      <w:proofErr w:type="gramStart"/>
      <w:r w:rsidRPr="00C25AF8">
        <w:rPr>
          <w:rFonts w:ascii="Arial" w:hAnsi="Arial" w:cs="Arial"/>
        </w:rPr>
        <w:t>3%</w:t>
      </w:r>
      <w:proofErr w:type="gramEnd"/>
      <w:r w:rsidRPr="00C25AF8">
        <w:rPr>
          <w:rFonts w:ascii="Arial" w:hAnsi="Arial" w:cs="Arial"/>
        </w:rPr>
        <w:t>. Dále je navržena podélná drenáž s vyústěním do trubních propustků na stávajících vodních tocích, a dále podélný příkop, který bude zaústěn do</w:t>
      </w:r>
      <w:r>
        <w:rPr>
          <w:rFonts w:ascii="Arial" w:hAnsi="Arial" w:cs="Arial"/>
        </w:rPr>
        <w:t> </w:t>
      </w:r>
      <w:r w:rsidRPr="00C25AF8">
        <w:rPr>
          <w:rFonts w:ascii="Arial" w:hAnsi="Arial" w:cs="Arial"/>
        </w:rPr>
        <w:t>stávajícího vodního toku. Pro vyhýbání jsou navrženy 2 výhybny. Součástí realizace jsou 4 levostranné sjezdy, 2 pravostranné sjezdy, 1 pravostranný zához z lomového kamene a 3 propustky, z toho jeden rámový. Konstrukční skladba s krytem z penetračního makadamu s</w:t>
      </w:r>
      <w:r>
        <w:rPr>
          <w:rFonts w:ascii="Arial" w:hAnsi="Arial" w:cs="Arial"/>
        </w:rPr>
        <w:t> </w:t>
      </w:r>
      <w:r w:rsidRPr="00C25AF8">
        <w:rPr>
          <w:rFonts w:ascii="Arial" w:hAnsi="Arial" w:cs="Arial"/>
        </w:rPr>
        <w:t>dvouvrstvým nátěrem je odvozena na základě katalogu polních cest (změna č.2) Č.j.</w:t>
      </w:r>
      <w:r>
        <w:rPr>
          <w:rFonts w:ascii="Arial" w:hAnsi="Arial" w:cs="Arial"/>
        </w:rPr>
        <w:t> </w:t>
      </w:r>
      <w:r w:rsidRPr="00C25AF8">
        <w:rPr>
          <w:rFonts w:ascii="Arial" w:hAnsi="Arial" w:cs="Arial"/>
        </w:rPr>
        <w:t>43385/2011, konkrétně katalogového listu PN 5-2. Třída dopravního zatížení je stanovena V, návrhová úroveň porušení vozovky D2. Úprava podloží vychází z výsledků geologického průzkumu.</w:t>
      </w:r>
      <w:r>
        <w:rPr>
          <w:rFonts w:ascii="Arial" w:hAnsi="Arial" w:cs="Arial"/>
        </w:rPr>
        <w:t xml:space="preserve"> </w:t>
      </w:r>
      <w:r w:rsidRPr="00C25AF8">
        <w:rPr>
          <w:rFonts w:ascii="Arial" w:hAnsi="Arial" w:cs="Arial"/>
        </w:rPr>
        <w:t xml:space="preserve">Realizace bude provedena na parcelách č. 1099/1, 1077, 1033 a 1008 ve vlastnictví obce Staré Město v </w:t>
      </w:r>
      <w:proofErr w:type="spellStart"/>
      <w:r w:rsidRPr="00C25AF8">
        <w:rPr>
          <w:rFonts w:ascii="Arial" w:hAnsi="Arial" w:cs="Arial"/>
        </w:rPr>
        <w:t>k.ú</w:t>
      </w:r>
      <w:proofErr w:type="spellEnd"/>
      <w:r w:rsidRPr="00C25AF8">
        <w:rPr>
          <w:rFonts w:ascii="Arial" w:hAnsi="Arial" w:cs="Arial"/>
        </w:rPr>
        <w:t xml:space="preserve">. </w:t>
      </w:r>
      <w:proofErr w:type="spellStart"/>
      <w:r w:rsidRPr="00C25AF8">
        <w:rPr>
          <w:rFonts w:ascii="Arial" w:hAnsi="Arial" w:cs="Arial"/>
        </w:rPr>
        <w:t>Radišov</w:t>
      </w:r>
      <w:proofErr w:type="spellEnd"/>
      <w:r w:rsidRPr="00C25AF8">
        <w:rPr>
          <w:rFonts w:ascii="Arial" w:hAnsi="Arial" w:cs="Arial"/>
        </w:rPr>
        <w:t xml:space="preserve"> a na parcelách 1086/1 a 1069 ve vlastnictví České republiky, ve správě Povodí </w:t>
      </w:r>
      <w:proofErr w:type="spellStart"/>
      <w:proofErr w:type="gramStart"/>
      <w:r w:rsidRPr="00C25AF8">
        <w:rPr>
          <w:rFonts w:ascii="Arial" w:hAnsi="Arial" w:cs="Arial"/>
        </w:rPr>
        <w:t>Moravy,s.p</w:t>
      </w:r>
      <w:proofErr w:type="spellEnd"/>
      <w:r w:rsidRPr="00C25AF8">
        <w:rPr>
          <w:rFonts w:ascii="Arial" w:hAnsi="Arial" w:cs="Arial"/>
        </w:rPr>
        <w:t>.</w:t>
      </w:r>
      <w:proofErr w:type="gramEnd"/>
      <w:r w:rsidRPr="00C25AF8">
        <w:rPr>
          <w:rFonts w:ascii="Arial" w:hAnsi="Arial" w:cs="Arial"/>
        </w:rPr>
        <w:t xml:space="preserve">, v </w:t>
      </w:r>
      <w:proofErr w:type="spellStart"/>
      <w:r w:rsidRPr="00C25AF8">
        <w:rPr>
          <w:rFonts w:ascii="Arial" w:hAnsi="Arial" w:cs="Arial"/>
        </w:rPr>
        <w:t>k.ú</w:t>
      </w:r>
      <w:proofErr w:type="spellEnd"/>
      <w:r w:rsidRPr="00C25AF8">
        <w:rPr>
          <w:rFonts w:ascii="Arial" w:hAnsi="Arial" w:cs="Arial"/>
        </w:rPr>
        <w:t xml:space="preserve">. </w:t>
      </w:r>
      <w:proofErr w:type="spellStart"/>
      <w:r w:rsidRPr="00C25AF8">
        <w:rPr>
          <w:rFonts w:ascii="Arial" w:hAnsi="Arial" w:cs="Arial"/>
        </w:rPr>
        <w:t>Radišov</w:t>
      </w:r>
      <w:proofErr w:type="spellEnd"/>
      <w:r w:rsidRPr="00C25AF8">
        <w:rPr>
          <w:rFonts w:ascii="Arial" w:hAnsi="Arial" w:cs="Arial"/>
        </w:rPr>
        <w:t>. Polní cesta se napojuje na projekt dálnice D35 Opatovec – Staré Město</w:t>
      </w:r>
      <w:r>
        <w:rPr>
          <w:rFonts w:ascii="Arial" w:hAnsi="Arial" w:cs="Arial"/>
        </w:rPr>
        <w:t xml:space="preserve">. </w:t>
      </w:r>
      <w:r w:rsidRPr="00816573">
        <w:rPr>
          <w:rFonts w:ascii="Arial" w:hAnsi="Arial" w:cs="Arial"/>
        </w:rPr>
        <w:t>Polní cesta bude sloužit jako veřejná účelová komunikace, která zajistí přístup k přilehlým zemědělským pozemkům a bude sloužit jako propojovací k</w:t>
      </w:r>
      <w:r>
        <w:rPr>
          <w:rFonts w:ascii="Arial" w:hAnsi="Arial" w:cs="Arial"/>
        </w:rPr>
        <w:t> </w:t>
      </w:r>
      <w:r w:rsidRPr="00816573">
        <w:rPr>
          <w:rFonts w:ascii="Arial" w:hAnsi="Arial" w:cs="Arial"/>
        </w:rPr>
        <w:t>navazujícím polním cestám.</w:t>
      </w:r>
    </w:p>
    <w:p w14:paraId="613479A1" w14:textId="77777777" w:rsidR="00A96668" w:rsidRDefault="00A96668" w:rsidP="00A96668">
      <w:pPr>
        <w:autoSpaceDE w:val="0"/>
        <w:autoSpaceDN w:val="0"/>
        <w:adjustRightInd w:val="0"/>
        <w:spacing w:before="100" w:beforeAutospacing="1" w:after="120"/>
        <w:jc w:val="both"/>
        <w:rPr>
          <w:rFonts w:ascii="Arial" w:hAnsi="Arial" w:cs="Arial"/>
        </w:rPr>
      </w:pPr>
    </w:p>
    <w:p w14:paraId="4FE0A500" w14:textId="77777777" w:rsidR="00A96668" w:rsidRDefault="00A96668" w:rsidP="00A96668">
      <w:pPr>
        <w:autoSpaceDE w:val="0"/>
        <w:autoSpaceDN w:val="0"/>
        <w:adjustRightInd w:val="0"/>
        <w:spacing w:before="100" w:beforeAutospacing="1" w:after="120"/>
        <w:jc w:val="both"/>
        <w:rPr>
          <w:rFonts w:ascii="Arial" w:hAnsi="Arial" w:cs="Arial"/>
        </w:rPr>
      </w:pPr>
    </w:p>
    <w:p w14:paraId="0320CD34" w14:textId="77777777" w:rsidR="00A96668" w:rsidRDefault="00A96668" w:rsidP="00A96668">
      <w:pPr>
        <w:autoSpaceDE w:val="0"/>
        <w:autoSpaceDN w:val="0"/>
        <w:adjustRightInd w:val="0"/>
        <w:spacing w:before="100" w:beforeAutospacing="1" w:after="120"/>
        <w:jc w:val="both"/>
        <w:rPr>
          <w:rFonts w:ascii="Arial" w:hAnsi="Arial" w:cs="Arial"/>
        </w:rPr>
      </w:pPr>
    </w:p>
    <w:p w14:paraId="1C579772" w14:textId="77777777" w:rsidR="00A96668" w:rsidRDefault="00A96668" w:rsidP="00A96668">
      <w:pPr>
        <w:autoSpaceDE w:val="0"/>
        <w:autoSpaceDN w:val="0"/>
        <w:adjustRightInd w:val="0"/>
        <w:spacing w:before="100" w:beforeAutospacing="1" w:after="120"/>
        <w:jc w:val="both"/>
        <w:rPr>
          <w:rFonts w:ascii="Arial" w:hAnsi="Arial" w:cs="Arial"/>
        </w:rPr>
      </w:pPr>
    </w:p>
    <w:p w14:paraId="75B78A93" w14:textId="77777777" w:rsidR="00A96668" w:rsidRDefault="00A96668" w:rsidP="00A96668">
      <w:pPr>
        <w:autoSpaceDE w:val="0"/>
        <w:autoSpaceDN w:val="0"/>
        <w:adjustRightInd w:val="0"/>
        <w:spacing w:before="100" w:beforeAutospacing="1" w:after="120"/>
        <w:jc w:val="both"/>
        <w:rPr>
          <w:rFonts w:ascii="Arial" w:hAnsi="Arial" w:cs="Arial"/>
        </w:rPr>
      </w:pPr>
    </w:p>
    <w:p w14:paraId="0B752D33" w14:textId="77777777" w:rsidR="00A96668" w:rsidRDefault="00A96668" w:rsidP="00A96668">
      <w:pPr>
        <w:autoSpaceDE w:val="0"/>
        <w:autoSpaceDN w:val="0"/>
        <w:adjustRightInd w:val="0"/>
        <w:spacing w:before="100" w:beforeAutospacing="1" w:after="120"/>
        <w:jc w:val="both"/>
        <w:rPr>
          <w:rFonts w:ascii="Arial" w:hAnsi="Arial" w:cs="Arial"/>
        </w:rPr>
      </w:pPr>
    </w:p>
    <w:p w14:paraId="08C8FB6A" w14:textId="77777777" w:rsidR="00A96668" w:rsidRDefault="00A96668" w:rsidP="00A96668">
      <w:pPr>
        <w:autoSpaceDE w:val="0"/>
        <w:autoSpaceDN w:val="0"/>
        <w:adjustRightInd w:val="0"/>
        <w:spacing w:before="100" w:beforeAutospacing="1" w:after="120"/>
        <w:jc w:val="both"/>
        <w:rPr>
          <w:rFonts w:ascii="Arial" w:hAnsi="Arial" w:cs="Arial"/>
        </w:rPr>
      </w:pPr>
    </w:p>
    <w:p w14:paraId="3C59458B" w14:textId="77777777" w:rsidR="00A96668" w:rsidRDefault="00A96668" w:rsidP="00A96668">
      <w:pPr>
        <w:autoSpaceDE w:val="0"/>
        <w:autoSpaceDN w:val="0"/>
        <w:adjustRightInd w:val="0"/>
        <w:spacing w:before="100" w:beforeAutospacing="1" w:after="120"/>
        <w:jc w:val="both"/>
        <w:rPr>
          <w:rFonts w:ascii="Arial" w:hAnsi="Arial" w:cs="Arial"/>
        </w:rPr>
      </w:pPr>
    </w:p>
    <w:p w14:paraId="3866581E" w14:textId="77777777" w:rsidR="00A96668" w:rsidRDefault="00A96668" w:rsidP="00A96668">
      <w:pPr>
        <w:autoSpaceDE w:val="0"/>
        <w:autoSpaceDN w:val="0"/>
        <w:adjustRightInd w:val="0"/>
        <w:spacing w:before="100" w:beforeAutospacing="1" w:after="120"/>
        <w:jc w:val="both"/>
        <w:rPr>
          <w:rFonts w:ascii="Arial" w:hAnsi="Arial" w:cs="Arial"/>
        </w:rPr>
      </w:pPr>
    </w:p>
    <w:p w14:paraId="015525CC" w14:textId="77777777" w:rsidR="00A96668" w:rsidRDefault="00A96668" w:rsidP="00A96668">
      <w:pPr>
        <w:autoSpaceDE w:val="0"/>
        <w:autoSpaceDN w:val="0"/>
        <w:adjustRightInd w:val="0"/>
        <w:spacing w:before="100" w:beforeAutospacing="1" w:after="120"/>
        <w:jc w:val="both"/>
        <w:rPr>
          <w:rFonts w:ascii="Arial" w:hAnsi="Arial" w:cs="Arial"/>
        </w:rPr>
      </w:pPr>
    </w:p>
    <w:p w14:paraId="3124E5E2" w14:textId="77777777" w:rsidR="00BB47A8" w:rsidRDefault="00BB47A8" w:rsidP="00A96668">
      <w:pPr>
        <w:autoSpaceDE w:val="0"/>
        <w:autoSpaceDN w:val="0"/>
        <w:adjustRightInd w:val="0"/>
        <w:spacing w:before="100" w:beforeAutospacing="1" w:after="120"/>
        <w:jc w:val="both"/>
        <w:rPr>
          <w:rFonts w:ascii="Arial" w:hAnsi="Arial" w:cs="Arial"/>
          <w:b/>
          <w:bCs/>
          <w:sz w:val="24"/>
          <w:szCs w:val="24"/>
          <w:u w:val="single"/>
        </w:rPr>
        <w:sectPr w:rsidR="00BB47A8" w:rsidSect="00D025DB">
          <w:headerReference w:type="default" r:id="rId15"/>
          <w:footerReference w:type="default" r:id="rId16"/>
          <w:pgSz w:w="11906" w:h="16838"/>
          <w:pgMar w:top="1417" w:right="1417" w:bottom="1417" w:left="1417" w:header="708" w:footer="708" w:gutter="0"/>
          <w:pgNumType w:start="1"/>
          <w:cols w:space="708"/>
          <w:docGrid w:linePitch="360"/>
        </w:sectPr>
      </w:pPr>
    </w:p>
    <w:p w14:paraId="66562BEB" w14:textId="77777777" w:rsidR="00A96668" w:rsidRDefault="00A96668" w:rsidP="00A96668">
      <w:pPr>
        <w:autoSpaceDE w:val="0"/>
        <w:autoSpaceDN w:val="0"/>
        <w:adjustRightInd w:val="0"/>
        <w:spacing w:before="100" w:beforeAutospacing="1" w:after="120"/>
        <w:jc w:val="both"/>
        <w:rPr>
          <w:rFonts w:ascii="Arial" w:hAnsi="Arial" w:cs="Arial"/>
          <w:b/>
          <w:bCs/>
          <w:sz w:val="24"/>
          <w:szCs w:val="24"/>
          <w:u w:val="single"/>
        </w:rPr>
      </w:pPr>
    </w:p>
    <w:p w14:paraId="13424DE9" w14:textId="37950A2C"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lastRenderedPageBreak/>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D025DB">
      <w:footerReference w:type="defaul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C1C30" w14:textId="77777777" w:rsidR="00683CFA" w:rsidRDefault="00683CFA" w:rsidP="006C3D15">
      <w:pPr>
        <w:spacing w:after="0" w:line="240" w:lineRule="auto"/>
      </w:pPr>
      <w:r>
        <w:separator/>
      </w:r>
    </w:p>
  </w:endnote>
  <w:endnote w:type="continuationSeparator" w:id="0">
    <w:p w14:paraId="284C1438" w14:textId="77777777" w:rsidR="00683CFA" w:rsidRDefault="00683CF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12FDA83B"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D025DB">
          <w:rPr>
            <w:rFonts w:ascii="Arial" w:hAnsi="Arial" w:cs="Arial"/>
          </w:rPr>
          <w:t>5</w:t>
        </w:r>
      </w:p>
    </w:sdtContent>
  </w:sdt>
  <w:p w14:paraId="77BEB90E" w14:textId="77777777" w:rsidR="00D8336D" w:rsidRDefault="00D833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451666"/>
      <w:docPartObj>
        <w:docPartGallery w:val="Page Numbers (Bottom of Page)"/>
        <w:docPartUnique/>
      </w:docPartObj>
    </w:sdtPr>
    <w:sdtEndPr>
      <w:rPr>
        <w:rFonts w:ascii="Arial" w:hAnsi="Arial" w:cs="Arial"/>
      </w:rPr>
    </w:sdtEndPr>
    <w:sdtContent>
      <w:p w14:paraId="3B689E80" w14:textId="4A5B4E9C" w:rsidR="00D025DB" w:rsidRPr="00594BBC" w:rsidRDefault="00D025DB">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1</w:t>
        </w:r>
      </w:p>
    </w:sdtContent>
  </w:sdt>
  <w:p w14:paraId="379569D8" w14:textId="77777777" w:rsidR="00D025DB" w:rsidRDefault="00D025D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793920"/>
      <w:docPartObj>
        <w:docPartGallery w:val="Page Numbers (Bottom of Page)"/>
        <w:docPartUnique/>
      </w:docPartObj>
    </w:sdtPr>
    <w:sdtEndPr>
      <w:rPr>
        <w:rFonts w:ascii="Arial" w:hAnsi="Arial" w:cs="Arial"/>
      </w:rPr>
    </w:sdtEndPr>
    <w:sdtContent>
      <w:p w14:paraId="7AD9E6F0" w14:textId="77F25A09" w:rsidR="00BB47A8" w:rsidRPr="00594BBC" w:rsidRDefault="00BB47A8">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2</w:t>
        </w:r>
      </w:p>
    </w:sdtContent>
  </w:sdt>
  <w:p w14:paraId="147D859E" w14:textId="77777777" w:rsidR="00BB47A8" w:rsidRDefault="00BB47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AC3C8" w14:textId="77777777" w:rsidR="00683CFA" w:rsidRDefault="00683CFA" w:rsidP="006C3D15">
      <w:pPr>
        <w:spacing w:after="0" w:line="240" w:lineRule="auto"/>
      </w:pPr>
      <w:r>
        <w:separator/>
      </w:r>
    </w:p>
  </w:footnote>
  <w:footnote w:type="continuationSeparator" w:id="0">
    <w:p w14:paraId="7CC62C12" w14:textId="77777777" w:rsidR="00683CFA" w:rsidRDefault="00683CF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Default="00D8336D">
    <w:pPr>
      <w:pStyle w:val="Zhlav"/>
      <w:rPr>
        <w:rFonts w:ascii="Arial" w:hAnsi="Arial" w:cs="Arial"/>
      </w:rPr>
    </w:pPr>
    <w:r>
      <w:tab/>
    </w:r>
    <w:r>
      <w:tab/>
    </w:r>
    <w:r w:rsidRPr="00594BBC">
      <w:rPr>
        <w:rFonts w:ascii="Arial" w:hAnsi="Arial" w:cs="Arial"/>
      </w:rPr>
      <w:t>Č.j. objednatele:</w:t>
    </w:r>
  </w:p>
  <w:p w14:paraId="48D92FE9" w14:textId="0C08D9EE" w:rsidR="008C5770" w:rsidRPr="00594BBC" w:rsidRDefault="008C5770">
    <w:pPr>
      <w:pStyle w:val="Zhlav"/>
      <w:rPr>
        <w:rFonts w:ascii="Arial" w:hAnsi="Arial" w:cs="Arial"/>
      </w:rPr>
    </w:pPr>
    <w:r>
      <w:rPr>
        <w:rFonts w:ascii="Arial" w:hAnsi="Arial" w:cs="Arial"/>
      </w:rPr>
      <w:tab/>
    </w:r>
    <w:r>
      <w:rPr>
        <w:rFonts w:ascii="Arial" w:hAnsi="Arial" w:cs="Arial"/>
      </w:rPr>
      <w:tab/>
      <w:t>UID:</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84ABC" w14:textId="1AFB1863" w:rsidR="00D025DB" w:rsidRPr="00594BBC" w:rsidRDefault="00D025DB" w:rsidP="00D025DB">
    <w:pPr>
      <w:pStyle w:val="Zhlav"/>
      <w:rPr>
        <w:rFonts w:ascii="Arial" w:hAnsi="Arial" w:cs="Arial"/>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1E01410"/>
    <w:lvl w:ilvl="0" w:tplc="261C5464">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634140861">
    <w:abstractNumId w:val="34"/>
  </w:num>
  <w:num w:numId="2" w16cid:durableId="537476577">
    <w:abstractNumId w:val="18"/>
  </w:num>
  <w:num w:numId="3" w16cid:durableId="2061902483">
    <w:abstractNumId w:val="3"/>
  </w:num>
  <w:num w:numId="4" w16cid:durableId="130826813">
    <w:abstractNumId w:val="38"/>
  </w:num>
  <w:num w:numId="5" w16cid:durableId="1727148301">
    <w:abstractNumId w:val="41"/>
  </w:num>
  <w:num w:numId="6" w16cid:durableId="702902153">
    <w:abstractNumId w:val="42"/>
  </w:num>
  <w:num w:numId="7" w16cid:durableId="1571116481">
    <w:abstractNumId w:val="2"/>
  </w:num>
  <w:num w:numId="8" w16cid:durableId="1607738644">
    <w:abstractNumId w:val="22"/>
  </w:num>
  <w:num w:numId="9" w16cid:durableId="206650036">
    <w:abstractNumId w:val="36"/>
  </w:num>
  <w:num w:numId="10" w16cid:durableId="1293246525">
    <w:abstractNumId w:val="20"/>
  </w:num>
  <w:num w:numId="11" w16cid:durableId="1684434657">
    <w:abstractNumId w:val="39"/>
  </w:num>
  <w:num w:numId="12" w16cid:durableId="1423603975">
    <w:abstractNumId w:val="26"/>
  </w:num>
  <w:num w:numId="13" w16cid:durableId="667905746">
    <w:abstractNumId w:val="40"/>
  </w:num>
  <w:num w:numId="14" w16cid:durableId="1989701696">
    <w:abstractNumId w:val="11"/>
  </w:num>
  <w:num w:numId="15" w16cid:durableId="1165393377">
    <w:abstractNumId w:val="32"/>
  </w:num>
  <w:num w:numId="16" w16cid:durableId="1336222251">
    <w:abstractNumId w:val="16"/>
  </w:num>
  <w:num w:numId="17" w16cid:durableId="2058815351">
    <w:abstractNumId w:val="4"/>
  </w:num>
  <w:num w:numId="18" w16cid:durableId="384066669">
    <w:abstractNumId w:val="6"/>
  </w:num>
  <w:num w:numId="19" w16cid:durableId="1577395050">
    <w:abstractNumId w:val="31"/>
  </w:num>
  <w:num w:numId="20" w16cid:durableId="349141652">
    <w:abstractNumId w:val="33"/>
  </w:num>
  <w:num w:numId="21" w16cid:durableId="115636852">
    <w:abstractNumId w:val="5"/>
  </w:num>
  <w:num w:numId="22" w16cid:durableId="1664508725">
    <w:abstractNumId w:val="21"/>
  </w:num>
  <w:num w:numId="23" w16cid:durableId="372271677">
    <w:abstractNumId w:val="43"/>
  </w:num>
  <w:num w:numId="24" w16cid:durableId="578564337">
    <w:abstractNumId w:val="7"/>
  </w:num>
  <w:num w:numId="25" w16cid:durableId="470631475">
    <w:abstractNumId w:val="25"/>
  </w:num>
  <w:num w:numId="26" w16cid:durableId="141435863">
    <w:abstractNumId w:val="19"/>
  </w:num>
  <w:num w:numId="27" w16cid:durableId="1942562499">
    <w:abstractNumId w:val="24"/>
  </w:num>
  <w:num w:numId="28" w16cid:durableId="825904219">
    <w:abstractNumId w:val="8"/>
  </w:num>
  <w:num w:numId="29" w16cid:durableId="306518435">
    <w:abstractNumId w:val="13"/>
  </w:num>
  <w:num w:numId="30" w16cid:durableId="1043477861">
    <w:abstractNumId w:val="28"/>
  </w:num>
  <w:num w:numId="31" w16cid:durableId="962342182">
    <w:abstractNumId w:val="9"/>
  </w:num>
  <w:num w:numId="32" w16cid:durableId="1031685465">
    <w:abstractNumId w:val="35"/>
  </w:num>
  <w:num w:numId="33" w16cid:durableId="1598099937">
    <w:abstractNumId w:val="27"/>
  </w:num>
  <w:num w:numId="34" w16cid:durableId="1113747610">
    <w:abstractNumId w:val="23"/>
  </w:num>
  <w:num w:numId="35" w16cid:durableId="1827236990">
    <w:abstractNumId w:val="15"/>
  </w:num>
  <w:num w:numId="36" w16cid:durableId="2041662224">
    <w:abstractNumId w:val="12"/>
  </w:num>
  <w:num w:numId="37" w16cid:durableId="1308509050">
    <w:abstractNumId w:val="17"/>
  </w:num>
  <w:num w:numId="38" w16cid:durableId="919025920">
    <w:abstractNumId w:val="44"/>
  </w:num>
  <w:num w:numId="39" w16cid:durableId="673799666">
    <w:abstractNumId w:val="30"/>
  </w:num>
  <w:num w:numId="40" w16cid:durableId="2130739010">
    <w:abstractNumId w:val="1"/>
  </w:num>
  <w:num w:numId="41" w16cid:durableId="593972809">
    <w:abstractNumId w:val="14"/>
  </w:num>
  <w:num w:numId="42" w16cid:durableId="1122918154">
    <w:abstractNumId w:val="29"/>
  </w:num>
  <w:num w:numId="43" w16cid:durableId="1940983039">
    <w:abstractNumId w:val="0"/>
  </w:num>
  <w:num w:numId="44" w16cid:durableId="1887906907">
    <w:abstractNumId w:val="10"/>
  </w:num>
  <w:num w:numId="45" w16cid:durableId="390272532">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D32"/>
    <w:rsid w:val="00011866"/>
    <w:rsid w:val="00014DFF"/>
    <w:rsid w:val="00021D46"/>
    <w:rsid w:val="000246D6"/>
    <w:rsid w:val="00026EFD"/>
    <w:rsid w:val="00031368"/>
    <w:rsid w:val="00031BB1"/>
    <w:rsid w:val="00032B6F"/>
    <w:rsid w:val="00037097"/>
    <w:rsid w:val="00041866"/>
    <w:rsid w:val="000453FC"/>
    <w:rsid w:val="00050E94"/>
    <w:rsid w:val="000559CD"/>
    <w:rsid w:val="00057F5D"/>
    <w:rsid w:val="0006252D"/>
    <w:rsid w:val="0007027E"/>
    <w:rsid w:val="000711AF"/>
    <w:rsid w:val="000735AF"/>
    <w:rsid w:val="00080D4E"/>
    <w:rsid w:val="00092614"/>
    <w:rsid w:val="00095434"/>
    <w:rsid w:val="0009667F"/>
    <w:rsid w:val="000A291E"/>
    <w:rsid w:val="000B4D43"/>
    <w:rsid w:val="000C068C"/>
    <w:rsid w:val="000C44DE"/>
    <w:rsid w:val="000C5534"/>
    <w:rsid w:val="000D2ECE"/>
    <w:rsid w:val="000D39E4"/>
    <w:rsid w:val="000E2E39"/>
    <w:rsid w:val="00103202"/>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B530C"/>
    <w:rsid w:val="001B686F"/>
    <w:rsid w:val="001C5C37"/>
    <w:rsid w:val="001D13C8"/>
    <w:rsid w:val="001D2026"/>
    <w:rsid w:val="001D2503"/>
    <w:rsid w:val="001E3AD2"/>
    <w:rsid w:val="001E4D0C"/>
    <w:rsid w:val="001E6000"/>
    <w:rsid w:val="001F3878"/>
    <w:rsid w:val="001F7A38"/>
    <w:rsid w:val="001F7F5E"/>
    <w:rsid w:val="00205191"/>
    <w:rsid w:val="002239DD"/>
    <w:rsid w:val="002441E2"/>
    <w:rsid w:val="002449A1"/>
    <w:rsid w:val="00244C1D"/>
    <w:rsid w:val="00245C7B"/>
    <w:rsid w:val="0027416E"/>
    <w:rsid w:val="00274C77"/>
    <w:rsid w:val="002903FB"/>
    <w:rsid w:val="002906C9"/>
    <w:rsid w:val="0029535F"/>
    <w:rsid w:val="002A0E91"/>
    <w:rsid w:val="002A2702"/>
    <w:rsid w:val="002A2E4F"/>
    <w:rsid w:val="002A4ABF"/>
    <w:rsid w:val="002B3CED"/>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701E8"/>
    <w:rsid w:val="00381351"/>
    <w:rsid w:val="00395F22"/>
    <w:rsid w:val="003A0D1F"/>
    <w:rsid w:val="003B3EF5"/>
    <w:rsid w:val="003C2341"/>
    <w:rsid w:val="003D21B7"/>
    <w:rsid w:val="003D7879"/>
    <w:rsid w:val="003E0A3A"/>
    <w:rsid w:val="003E578B"/>
    <w:rsid w:val="003E67A6"/>
    <w:rsid w:val="003F1F88"/>
    <w:rsid w:val="00414852"/>
    <w:rsid w:val="00416B9C"/>
    <w:rsid w:val="00416FD3"/>
    <w:rsid w:val="00423C70"/>
    <w:rsid w:val="00425E0C"/>
    <w:rsid w:val="004322D2"/>
    <w:rsid w:val="00443AC5"/>
    <w:rsid w:val="00452208"/>
    <w:rsid w:val="00456E78"/>
    <w:rsid w:val="00463206"/>
    <w:rsid w:val="00474A5A"/>
    <w:rsid w:val="00475267"/>
    <w:rsid w:val="00484897"/>
    <w:rsid w:val="00495A8D"/>
    <w:rsid w:val="004972C6"/>
    <w:rsid w:val="004A51FA"/>
    <w:rsid w:val="004B6B1F"/>
    <w:rsid w:val="004C043C"/>
    <w:rsid w:val="004C5E36"/>
    <w:rsid w:val="004D19FE"/>
    <w:rsid w:val="004D30BA"/>
    <w:rsid w:val="004D7DBD"/>
    <w:rsid w:val="004E04CC"/>
    <w:rsid w:val="004E3B22"/>
    <w:rsid w:val="004E6B67"/>
    <w:rsid w:val="004F72AA"/>
    <w:rsid w:val="00501854"/>
    <w:rsid w:val="00502776"/>
    <w:rsid w:val="005027A1"/>
    <w:rsid w:val="005145D8"/>
    <w:rsid w:val="005147B5"/>
    <w:rsid w:val="005216DA"/>
    <w:rsid w:val="00534963"/>
    <w:rsid w:val="0053640A"/>
    <w:rsid w:val="0054049B"/>
    <w:rsid w:val="005614E4"/>
    <w:rsid w:val="00563034"/>
    <w:rsid w:val="005643D1"/>
    <w:rsid w:val="00571FA1"/>
    <w:rsid w:val="00576629"/>
    <w:rsid w:val="00576CB0"/>
    <w:rsid w:val="00577018"/>
    <w:rsid w:val="00577229"/>
    <w:rsid w:val="00577472"/>
    <w:rsid w:val="00586738"/>
    <w:rsid w:val="00594BBC"/>
    <w:rsid w:val="00597BAF"/>
    <w:rsid w:val="00597D41"/>
    <w:rsid w:val="005B4750"/>
    <w:rsid w:val="005D6ACB"/>
    <w:rsid w:val="0060148E"/>
    <w:rsid w:val="00612D36"/>
    <w:rsid w:val="00615240"/>
    <w:rsid w:val="00615DDC"/>
    <w:rsid w:val="00616E93"/>
    <w:rsid w:val="00621A10"/>
    <w:rsid w:val="006252AC"/>
    <w:rsid w:val="00634568"/>
    <w:rsid w:val="00640802"/>
    <w:rsid w:val="006445FC"/>
    <w:rsid w:val="00646665"/>
    <w:rsid w:val="006505BC"/>
    <w:rsid w:val="006615F7"/>
    <w:rsid w:val="00661ABF"/>
    <w:rsid w:val="00667192"/>
    <w:rsid w:val="006809BE"/>
    <w:rsid w:val="00683CFA"/>
    <w:rsid w:val="00687705"/>
    <w:rsid w:val="00693320"/>
    <w:rsid w:val="00696B78"/>
    <w:rsid w:val="006A0E3A"/>
    <w:rsid w:val="006B54C6"/>
    <w:rsid w:val="006C3D15"/>
    <w:rsid w:val="006C50C2"/>
    <w:rsid w:val="006D3086"/>
    <w:rsid w:val="0070145A"/>
    <w:rsid w:val="007065C1"/>
    <w:rsid w:val="007066DD"/>
    <w:rsid w:val="0071116A"/>
    <w:rsid w:val="00720FCB"/>
    <w:rsid w:val="007220A5"/>
    <w:rsid w:val="00724F9C"/>
    <w:rsid w:val="0073094A"/>
    <w:rsid w:val="0073420F"/>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98C"/>
    <w:rsid w:val="007E4CA2"/>
    <w:rsid w:val="007F5E33"/>
    <w:rsid w:val="007F6FDD"/>
    <w:rsid w:val="00814155"/>
    <w:rsid w:val="0082745D"/>
    <w:rsid w:val="008320B9"/>
    <w:rsid w:val="00834C7B"/>
    <w:rsid w:val="00835F77"/>
    <w:rsid w:val="0084517D"/>
    <w:rsid w:val="008524E7"/>
    <w:rsid w:val="00855FC1"/>
    <w:rsid w:val="0086088C"/>
    <w:rsid w:val="00860EFA"/>
    <w:rsid w:val="008613B9"/>
    <w:rsid w:val="008620D5"/>
    <w:rsid w:val="00864596"/>
    <w:rsid w:val="0086685B"/>
    <w:rsid w:val="00867924"/>
    <w:rsid w:val="008756DA"/>
    <w:rsid w:val="00882B62"/>
    <w:rsid w:val="008B1E2E"/>
    <w:rsid w:val="008B2143"/>
    <w:rsid w:val="008B56B5"/>
    <w:rsid w:val="008C18A0"/>
    <w:rsid w:val="008C1D89"/>
    <w:rsid w:val="008C2596"/>
    <w:rsid w:val="008C279D"/>
    <w:rsid w:val="008C2DF0"/>
    <w:rsid w:val="008C5770"/>
    <w:rsid w:val="008D4E02"/>
    <w:rsid w:val="008F3799"/>
    <w:rsid w:val="008F488F"/>
    <w:rsid w:val="008F6D4A"/>
    <w:rsid w:val="00904A22"/>
    <w:rsid w:val="009062C4"/>
    <w:rsid w:val="00912F2F"/>
    <w:rsid w:val="0091603E"/>
    <w:rsid w:val="00920F2C"/>
    <w:rsid w:val="00922B4E"/>
    <w:rsid w:val="009269A7"/>
    <w:rsid w:val="00930EAC"/>
    <w:rsid w:val="00935035"/>
    <w:rsid w:val="00935617"/>
    <w:rsid w:val="00936B42"/>
    <w:rsid w:val="0094028E"/>
    <w:rsid w:val="00943F4A"/>
    <w:rsid w:val="0094762E"/>
    <w:rsid w:val="00950A27"/>
    <w:rsid w:val="00967051"/>
    <w:rsid w:val="00967061"/>
    <w:rsid w:val="009725BB"/>
    <w:rsid w:val="00977BF8"/>
    <w:rsid w:val="00983423"/>
    <w:rsid w:val="00986CE4"/>
    <w:rsid w:val="00991CCC"/>
    <w:rsid w:val="009A035E"/>
    <w:rsid w:val="009A6F40"/>
    <w:rsid w:val="009B3B28"/>
    <w:rsid w:val="009B6F8D"/>
    <w:rsid w:val="009C6801"/>
    <w:rsid w:val="009D1845"/>
    <w:rsid w:val="009E656D"/>
    <w:rsid w:val="009E69C2"/>
    <w:rsid w:val="009F2279"/>
    <w:rsid w:val="00A035B5"/>
    <w:rsid w:val="00A158C3"/>
    <w:rsid w:val="00A26E5C"/>
    <w:rsid w:val="00A273DC"/>
    <w:rsid w:val="00A33E28"/>
    <w:rsid w:val="00A34426"/>
    <w:rsid w:val="00A355F7"/>
    <w:rsid w:val="00A36032"/>
    <w:rsid w:val="00A40592"/>
    <w:rsid w:val="00A45EAB"/>
    <w:rsid w:val="00A46250"/>
    <w:rsid w:val="00A62B0B"/>
    <w:rsid w:val="00A7084C"/>
    <w:rsid w:val="00A70AA8"/>
    <w:rsid w:val="00A83654"/>
    <w:rsid w:val="00A916C9"/>
    <w:rsid w:val="00A95446"/>
    <w:rsid w:val="00A96668"/>
    <w:rsid w:val="00AA0B7B"/>
    <w:rsid w:val="00AA1804"/>
    <w:rsid w:val="00AA3E94"/>
    <w:rsid w:val="00AA45F3"/>
    <w:rsid w:val="00AB5A69"/>
    <w:rsid w:val="00AB7E95"/>
    <w:rsid w:val="00AC3267"/>
    <w:rsid w:val="00AC63F3"/>
    <w:rsid w:val="00AC6C17"/>
    <w:rsid w:val="00AD288B"/>
    <w:rsid w:val="00AD4554"/>
    <w:rsid w:val="00AD5BFF"/>
    <w:rsid w:val="00AE585E"/>
    <w:rsid w:val="00AF6320"/>
    <w:rsid w:val="00B037BE"/>
    <w:rsid w:val="00B04178"/>
    <w:rsid w:val="00B04EA4"/>
    <w:rsid w:val="00B26383"/>
    <w:rsid w:val="00B27D94"/>
    <w:rsid w:val="00B3223D"/>
    <w:rsid w:val="00B40E1E"/>
    <w:rsid w:val="00B45A40"/>
    <w:rsid w:val="00B751C5"/>
    <w:rsid w:val="00B86668"/>
    <w:rsid w:val="00B90E36"/>
    <w:rsid w:val="00B91CC1"/>
    <w:rsid w:val="00BA7595"/>
    <w:rsid w:val="00BB4203"/>
    <w:rsid w:val="00BB47A8"/>
    <w:rsid w:val="00BD6549"/>
    <w:rsid w:val="00BE1F7D"/>
    <w:rsid w:val="00BF2B19"/>
    <w:rsid w:val="00BF3698"/>
    <w:rsid w:val="00BF5C9A"/>
    <w:rsid w:val="00BF62ED"/>
    <w:rsid w:val="00BF7E7F"/>
    <w:rsid w:val="00C07539"/>
    <w:rsid w:val="00C13FD0"/>
    <w:rsid w:val="00C14D17"/>
    <w:rsid w:val="00C16BF4"/>
    <w:rsid w:val="00C241A3"/>
    <w:rsid w:val="00C25804"/>
    <w:rsid w:val="00C26765"/>
    <w:rsid w:val="00C503BC"/>
    <w:rsid w:val="00C53BEA"/>
    <w:rsid w:val="00C72B3E"/>
    <w:rsid w:val="00C8483D"/>
    <w:rsid w:val="00C8503D"/>
    <w:rsid w:val="00C93D07"/>
    <w:rsid w:val="00CA0246"/>
    <w:rsid w:val="00CA3CCF"/>
    <w:rsid w:val="00CC70FE"/>
    <w:rsid w:val="00CD14D3"/>
    <w:rsid w:val="00CD2F1F"/>
    <w:rsid w:val="00CD4DFF"/>
    <w:rsid w:val="00CD5598"/>
    <w:rsid w:val="00CD6434"/>
    <w:rsid w:val="00CF446B"/>
    <w:rsid w:val="00CF5C94"/>
    <w:rsid w:val="00D025DB"/>
    <w:rsid w:val="00D1443A"/>
    <w:rsid w:val="00D164DD"/>
    <w:rsid w:val="00D1658D"/>
    <w:rsid w:val="00D2002D"/>
    <w:rsid w:val="00D25F6F"/>
    <w:rsid w:val="00D27199"/>
    <w:rsid w:val="00D515F8"/>
    <w:rsid w:val="00D61C3D"/>
    <w:rsid w:val="00D6259E"/>
    <w:rsid w:val="00D8336D"/>
    <w:rsid w:val="00D833A2"/>
    <w:rsid w:val="00D83B48"/>
    <w:rsid w:val="00D85BB7"/>
    <w:rsid w:val="00D956C3"/>
    <w:rsid w:val="00DA3E16"/>
    <w:rsid w:val="00DA51A6"/>
    <w:rsid w:val="00DB00F0"/>
    <w:rsid w:val="00DC0581"/>
    <w:rsid w:val="00DC1BEB"/>
    <w:rsid w:val="00DC7E4C"/>
    <w:rsid w:val="00DD68E3"/>
    <w:rsid w:val="00DF3B3E"/>
    <w:rsid w:val="00DF6A24"/>
    <w:rsid w:val="00E02752"/>
    <w:rsid w:val="00E0593F"/>
    <w:rsid w:val="00E072E6"/>
    <w:rsid w:val="00E22CEF"/>
    <w:rsid w:val="00E234E7"/>
    <w:rsid w:val="00E23AEC"/>
    <w:rsid w:val="00E23E3E"/>
    <w:rsid w:val="00E2422B"/>
    <w:rsid w:val="00E24F14"/>
    <w:rsid w:val="00E30146"/>
    <w:rsid w:val="00E337F7"/>
    <w:rsid w:val="00E350AF"/>
    <w:rsid w:val="00E36778"/>
    <w:rsid w:val="00E51C2C"/>
    <w:rsid w:val="00E54101"/>
    <w:rsid w:val="00E56253"/>
    <w:rsid w:val="00E6175B"/>
    <w:rsid w:val="00E730A4"/>
    <w:rsid w:val="00E73632"/>
    <w:rsid w:val="00EA01B5"/>
    <w:rsid w:val="00EA4879"/>
    <w:rsid w:val="00EC1A6F"/>
    <w:rsid w:val="00EC610C"/>
    <w:rsid w:val="00EC7DB5"/>
    <w:rsid w:val="00EF0E2A"/>
    <w:rsid w:val="00EF6D19"/>
    <w:rsid w:val="00F05046"/>
    <w:rsid w:val="00F26DA0"/>
    <w:rsid w:val="00F323EE"/>
    <w:rsid w:val="00F33377"/>
    <w:rsid w:val="00F503E5"/>
    <w:rsid w:val="00F56592"/>
    <w:rsid w:val="00F57B31"/>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9062C4"/>
    <w:pPr>
      <w:spacing w:after="0" w:line="240" w:lineRule="auto"/>
    </w:pPr>
  </w:style>
  <w:style w:type="character" w:styleId="Nevyeenzmnka">
    <w:name w:val="Unresolved Mention"/>
    <w:basedOn w:val="Standardnpsmoodstavce"/>
    <w:uiPriority w:val="99"/>
    <w:semiHidden/>
    <w:unhideWhenUsed/>
    <w:rsid w:val="001D20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08871">
      <w:bodyDiv w:val="1"/>
      <w:marLeft w:val="0"/>
      <w:marRight w:val="0"/>
      <w:marTop w:val="0"/>
      <w:marBottom w:val="0"/>
      <w:divBdr>
        <w:top w:val="none" w:sz="0" w:space="0" w:color="auto"/>
        <w:left w:val="none" w:sz="0" w:space="0" w:color="auto"/>
        <w:bottom w:val="none" w:sz="0" w:space="0" w:color="auto"/>
        <w:right w:val="none" w:sz="0" w:space="0" w:color="auto"/>
      </w:divBdr>
    </w:div>
    <w:div w:id="1072506713">
      <w:bodyDiv w:val="1"/>
      <w:marLeft w:val="0"/>
      <w:marRight w:val="0"/>
      <w:marTop w:val="0"/>
      <w:marBottom w:val="0"/>
      <w:divBdr>
        <w:top w:val="none" w:sz="0" w:space="0" w:color="auto"/>
        <w:left w:val="none" w:sz="0" w:space="0" w:color="auto"/>
        <w:bottom w:val="none" w:sz="0" w:space="0" w:color="auto"/>
        <w:right w:val="none" w:sz="0" w:space="0" w:color="auto"/>
      </w:divBdr>
    </w:div>
    <w:div w:id="210792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HCUZCRXN6NH5-581495652-2680</_dlc_DocId>
    <_dlc_DocIdUrl xmlns="85f4b5cc-4033-44c7-b405-f5eed34c8154">
      <Url>https://spucr.sharepoint.com/sites/Portal/544101/_layouts/15/DocIdRedir.aspx?ID=HCUZCRXN6NH5-581495652-2680</Url>
      <Description>HCUZCRXN6NH5-581495652-2680</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557ad2b77acf0ec8cfa59355ea9db54f">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75cb6a0d6f973e12d6e96e33c3bd391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30EEB353-2CA1-4E10-BB85-9F444253D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28</Pages>
  <Words>11040</Words>
  <Characters>65142</Characters>
  <Application>Microsoft Office Word</Application>
  <DocSecurity>0</DocSecurity>
  <Lines>542</Lines>
  <Paragraphs>152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58</cp:revision>
  <cp:lastPrinted>2018-09-24T13:10:00Z</cp:lastPrinted>
  <dcterms:created xsi:type="dcterms:W3CDTF">2023-03-29T08:11:00Z</dcterms:created>
  <dcterms:modified xsi:type="dcterms:W3CDTF">2023-05-15T10:37:00Z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bdbb5b18-22ab-4e03-8ffb-ea98f08ab299</vt:lpwstr>
  </property>
  <property fmtid="{D5CDD505-2E9C-101B-9397-08002B2CF9AE}" pid="4" name="MediaServiceImageTags">
    <vt:lpwstr/>
  </property>
</Properties>
</file>